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FDA167" w14:textId="77777777" w:rsidR="00E1626F" w:rsidRPr="007E42E0" w:rsidRDefault="00A865D8" w:rsidP="0089689B">
      <w:pPr>
        <w:pStyle w:val="Nadpis1"/>
        <w:jc w:val="center"/>
        <w:rPr>
          <w:rFonts w:ascii="Times New Roman" w:hAnsi="Times New Roman" w:cs="Times New Roman"/>
          <w:sz w:val="24"/>
          <w:szCs w:val="24"/>
        </w:rPr>
      </w:pPr>
      <w:r w:rsidRPr="007E42E0">
        <w:rPr>
          <w:rFonts w:ascii="Times New Roman" w:hAnsi="Times New Roman" w:cs="Times New Roman"/>
          <w:sz w:val="24"/>
          <w:szCs w:val="24"/>
        </w:rPr>
        <w:t xml:space="preserve">Minimální technické požadavky na podobu požadovaného plnění a </w:t>
      </w:r>
    </w:p>
    <w:p w14:paraId="3925BFBD" w14:textId="0A728E9A" w:rsidR="008E5B44" w:rsidRPr="007E42E0" w:rsidRDefault="00A865D8" w:rsidP="0089689B">
      <w:pPr>
        <w:pStyle w:val="Nadpis1"/>
        <w:jc w:val="center"/>
        <w:rPr>
          <w:rFonts w:ascii="Times New Roman" w:hAnsi="Times New Roman" w:cs="Times New Roman"/>
          <w:sz w:val="22"/>
          <w:szCs w:val="22"/>
        </w:rPr>
      </w:pPr>
      <w:r w:rsidRPr="007E42E0">
        <w:rPr>
          <w:rFonts w:ascii="Times New Roman" w:hAnsi="Times New Roman" w:cs="Times New Roman"/>
          <w:sz w:val="24"/>
          <w:szCs w:val="24"/>
        </w:rPr>
        <w:t>podklad pro zpracování věcn</w:t>
      </w:r>
      <w:r w:rsidR="0089689B" w:rsidRPr="007E42E0">
        <w:rPr>
          <w:rFonts w:ascii="Times New Roman" w:hAnsi="Times New Roman" w:cs="Times New Roman"/>
          <w:sz w:val="24"/>
          <w:szCs w:val="24"/>
        </w:rPr>
        <w:t>é části nabídky u vozidla</w:t>
      </w:r>
      <w:r w:rsidRPr="007E42E0">
        <w:rPr>
          <w:rFonts w:ascii="Times New Roman" w:hAnsi="Times New Roman" w:cs="Times New Roman"/>
          <w:sz w:val="24"/>
          <w:szCs w:val="24"/>
        </w:rPr>
        <w:t xml:space="preserve">: </w:t>
      </w:r>
      <w:r w:rsidR="007E42E0">
        <w:rPr>
          <w:rFonts w:ascii="Times New Roman" w:hAnsi="Times New Roman" w:cs="Times New Roman"/>
          <w:sz w:val="24"/>
          <w:szCs w:val="24"/>
        </w:rPr>
        <w:t>Autobus kategorie 18 m</w:t>
      </w:r>
    </w:p>
    <w:p w14:paraId="78398EE6" w14:textId="77777777" w:rsidR="0036389F" w:rsidRPr="007E42E0" w:rsidRDefault="0036389F" w:rsidP="002E454F">
      <w:pPr>
        <w:pStyle w:val="Nadpis3"/>
        <w:rPr>
          <w:rFonts w:ascii="Times New Roman" w:hAnsi="Times New Roman" w:cs="Times New Roman"/>
          <w:sz w:val="18"/>
          <w:szCs w:val="18"/>
        </w:rPr>
      </w:pPr>
      <w:r w:rsidRPr="007E42E0">
        <w:rPr>
          <w:rFonts w:ascii="Times New Roman" w:hAnsi="Times New Roman" w:cs="Times New Roman"/>
          <w:sz w:val="18"/>
          <w:szCs w:val="18"/>
        </w:rPr>
        <w:t xml:space="preserve">Technické podmínky vyjadřují minimální požadavky zadavatele na technické provedení. Tyto podmínky jsou povinné a jejich nesplnění má za následek vyloučení nabídky. Technické podmínky musí být obsaženy v nabídkové ceně. </w:t>
      </w:r>
    </w:p>
    <w:p w14:paraId="532BF435" w14:textId="77777777" w:rsidR="0036389F" w:rsidRPr="007E42E0" w:rsidRDefault="0036389F" w:rsidP="002E454F">
      <w:pPr>
        <w:pStyle w:val="Nadpis3"/>
        <w:rPr>
          <w:rFonts w:ascii="Times New Roman" w:hAnsi="Times New Roman" w:cs="Times New Roman"/>
          <w:sz w:val="18"/>
          <w:szCs w:val="18"/>
        </w:rPr>
      </w:pPr>
      <w:r w:rsidRPr="007E42E0">
        <w:rPr>
          <w:rFonts w:ascii="Times New Roman" w:hAnsi="Times New Roman" w:cs="Times New Roman"/>
          <w:sz w:val="18"/>
          <w:szCs w:val="18"/>
        </w:rPr>
        <w:t xml:space="preserve">V komentářích může </w:t>
      </w:r>
      <w:r w:rsidR="0070561A" w:rsidRPr="007E42E0">
        <w:rPr>
          <w:rFonts w:ascii="Times New Roman" w:hAnsi="Times New Roman" w:cs="Times New Roman"/>
          <w:sz w:val="18"/>
          <w:szCs w:val="18"/>
        </w:rPr>
        <w:t>dodavatel</w:t>
      </w:r>
      <w:r w:rsidRPr="007E42E0">
        <w:rPr>
          <w:rFonts w:ascii="Times New Roman" w:hAnsi="Times New Roman" w:cs="Times New Roman"/>
          <w:sz w:val="18"/>
          <w:szCs w:val="18"/>
        </w:rPr>
        <w:t xml:space="preserve"> uvést podrobnější informace nebo vysvětlení ke konkrétní podmínce (např. jakým způsobem </w:t>
      </w:r>
      <w:r w:rsidR="0070561A" w:rsidRPr="007E42E0">
        <w:rPr>
          <w:rFonts w:ascii="Times New Roman" w:hAnsi="Times New Roman" w:cs="Times New Roman"/>
          <w:sz w:val="18"/>
          <w:szCs w:val="18"/>
        </w:rPr>
        <w:t>dodavatel</w:t>
      </w:r>
      <w:r w:rsidRPr="007E42E0">
        <w:rPr>
          <w:rFonts w:ascii="Times New Roman" w:hAnsi="Times New Roman" w:cs="Times New Roman"/>
          <w:sz w:val="18"/>
          <w:szCs w:val="18"/>
        </w:rPr>
        <w:t xml:space="preserve"> naplňuje, přesahuje podmínku, nabídne lepší technické řešení, apod.).</w:t>
      </w:r>
    </w:p>
    <w:p w14:paraId="58446966" w14:textId="77777777" w:rsidR="0036389F" w:rsidRPr="007E42E0" w:rsidRDefault="0036389F" w:rsidP="00A07698">
      <w:pPr>
        <w:pStyle w:val="Nadpis4"/>
        <w:rPr>
          <w:rFonts w:ascii="Times New Roman" w:hAnsi="Times New Roman"/>
          <w:sz w:val="18"/>
          <w:szCs w:val="18"/>
        </w:rPr>
      </w:pPr>
      <w:r w:rsidRPr="007E42E0">
        <w:rPr>
          <w:rFonts w:ascii="Times New Roman" w:hAnsi="Times New Roman"/>
          <w:sz w:val="18"/>
          <w:szCs w:val="18"/>
        </w:rPr>
        <w:t>Obecné</w:t>
      </w:r>
    </w:p>
    <w:p w14:paraId="538C4738"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Životnost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8080"/>
      </w:tblGrid>
      <w:tr w:rsidR="0036389F" w:rsidRPr="007E42E0" w14:paraId="72409155" w14:textId="77777777" w:rsidTr="00B90332">
        <w:trPr>
          <w:cantSplit/>
        </w:trPr>
        <w:tc>
          <w:tcPr>
            <w:tcW w:w="9284" w:type="dxa"/>
            <w:gridSpan w:val="2"/>
            <w:tcBorders>
              <w:top w:val="double" w:sz="4" w:space="0" w:color="auto"/>
              <w:left w:val="double" w:sz="4" w:space="0" w:color="auto"/>
              <w:bottom w:val="single" w:sz="4" w:space="0" w:color="auto"/>
              <w:right w:val="double" w:sz="4" w:space="0" w:color="auto"/>
            </w:tcBorders>
          </w:tcPr>
          <w:p w14:paraId="47950F07"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Plně nízkopodlažní a bezbariérové autobusy</w:t>
            </w:r>
          </w:p>
          <w:p w14:paraId="3C6E57A9"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 xml:space="preserve">Životnost vozidla minimálně 12 let v městském provozu bez nutnosti provedení generální opravy. </w:t>
            </w:r>
          </w:p>
          <w:p w14:paraId="7025B93F" w14:textId="77777777" w:rsidR="0036389F" w:rsidRPr="007E42E0" w:rsidRDefault="0070561A" w:rsidP="002E454F">
            <w:pPr>
              <w:pStyle w:val="Nadpis5"/>
              <w:rPr>
                <w:rFonts w:ascii="Times New Roman" w:hAnsi="Times New Roman"/>
                <w:lang w:val="cs-CZ" w:eastAsia="cs-CZ"/>
              </w:rPr>
            </w:pPr>
            <w:r w:rsidRPr="007E42E0">
              <w:rPr>
                <w:rFonts w:ascii="Times New Roman" w:hAnsi="Times New Roman"/>
                <w:lang w:val="cs-CZ" w:eastAsia="cs-CZ"/>
              </w:rPr>
              <w:t xml:space="preserve">Dodavatel </w:t>
            </w:r>
            <w:r w:rsidR="0036389F" w:rsidRPr="007E42E0">
              <w:rPr>
                <w:rFonts w:ascii="Times New Roman" w:hAnsi="Times New Roman"/>
                <w:lang w:val="cs-CZ" w:eastAsia="cs-CZ"/>
              </w:rPr>
              <w:t>v nabídce uvede garantovanou dobu životnosti.</w:t>
            </w:r>
          </w:p>
        </w:tc>
      </w:tr>
      <w:tr w:rsidR="0036389F" w:rsidRPr="007E42E0" w14:paraId="57245D89" w14:textId="77777777" w:rsidTr="00B90332">
        <w:tc>
          <w:tcPr>
            <w:tcW w:w="1204" w:type="dxa"/>
            <w:tcBorders>
              <w:top w:val="single" w:sz="4" w:space="0" w:color="auto"/>
              <w:left w:val="double" w:sz="4" w:space="0" w:color="auto"/>
              <w:bottom w:val="double" w:sz="4" w:space="0" w:color="auto"/>
              <w:right w:val="single" w:sz="4" w:space="0" w:color="auto"/>
            </w:tcBorders>
          </w:tcPr>
          <w:p w14:paraId="32145600"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8080" w:type="dxa"/>
            <w:tcBorders>
              <w:top w:val="single" w:sz="4" w:space="0" w:color="auto"/>
              <w:left w:val="single" w:sz="4" w:space="0" w:color="auto"/>
              <w:bottom w:val="double" w:sz="4" w:space="0" w:color="auto"/>
              <w:right w:val="double" w:sz="4" w:space="0" w:color="auto"/>
            </w:tcBorders>
          </w:tcPr>
          <w:p w14:paraId="51341C09" w14:textId="77777777" w:rsidR="0036389F" w:rsidRPr="007E42E0" w:rsidRDefault="0036389F" w:rsidP="002E454F">
            <w:pPr>
              <w:pStyle w:val="Nadpis6"/>
              <w:rPr>
                <w:rFonts w:ascii="Times New Roman" w:hAnsi="Times New Roman"/>
                <w:lang w:val="cs-CZ" w:eastAsia="cs-CZ"/>
              </w:rPr>
            </w:pPr>
            <w:r w:rsidRPr="007E42E0">
              <w:rPr>
                <w:rFonts w:ascii="Times New Roman" w:hAnsi="Times New Roman"/>
                <w:lang w:val="cs-CZ" w:eastAsia="cs-CZ"/>
              </w:rPr>
              <w:t>Garantovaná životnost nízkopodlažního autobusu:………………. let</w:t>
            </w:r>
          </w:p>
        </w:tc>
      </w:tr>
    </w:tbl>
    <w:p w14:paraId="29252990" w14:textId="77777777" w:rsidR="0036389F" w:rsidRPr="007E42E0" w:rsidRDefault="0036389F" w:rsidP="002E454F">
      <w:pPr>
        <w:rPr>
          <w:sz w:val="18"/>
          <w:szCs w:val="18"/>
        </w:rPr>
      </w:pPr>
    </w:p>
    <w:p w14:paraId="11B83628"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Bezpečnostní prvky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99"/>
        <w:gridCol w:w="8085"/>
      </w:tblGrid>
      <w:tr w:rsidR="0036389F" w:rsidRPr="007E42E0" w14:paraId="6D988DCE" w14:textId="77777777" w:rsidTr="00B90332">
        <w:trPr>
          <w:cantSplit/>
        </w:trPr>
        <w:tc>
          <w:tcPr>
            <w:tcW w:w="9284" w:type="dxa"/>
            <w:gridSpan w:val="2"/>
            <w:tcBorders>
              <w:top w:val="double" w:sz="4" w:space="0" w:color="auto"/>
              <w:left w:val="double" w:sz="4" w:space="0" w:color="auto"/>
              <w:bottom w:val="single" w:sz="4" w:space="0" w:color="auto"/>
              <w:right w:val="double" w:sz="4" w:space="0" w:color="auto"/>
            </w:tcBorders>
          </w:tcPr>
          <w:p w14:paraId="630262E3"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Všechny bezpečnostní prvky montované do vozidla musí být konstruovány tak, aby v případě vlastní poruchy zřetelně signalizovaly řidiči nebezpečný stav, případně znemožnily pohyb vozidla s poruchou, eventuálně umožnily dojezd vozidla v nouzovém režimu. Zvláštní pozornost musí být věnována bezpečnostním systémům dveří, plošiny pro invalidy a blokování rozjezdu vozidla při otevřených dveřích, resp. při vysunuté plošině pro vozíčkáře.</w:t>
            </w:r>
          </w:p>
        </w:tc>
      </w:tr>
      <w:tr w:rsidR="0036389F" w:rsidRPr="007E42E0" w14:paraId="1AFF4F31" w14:textId="77777777" w:rsidTr="00B90332">
        <w:trPr>
          <w:cantSplit/>
        </w:trPr>
        <w:tc>
          <w:tcPr>
            <w:tcW w:w="1199" w:type="dxa"/>
            <w:tcBorders>
              <w:left w:val="double" w:sz="4" w:space="0" w:color="auto"/>
            </w:tcBorders>
          </w:tcPr>
          <w:p w14:paraId="108514E5"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8085" w:type="dxa"/>
            <w:tcBorders>
              <w:right w:val="double" w:sz="4" w:space="0" w:color="auto"/>
            </w:tcBorders>
          </w:tcPr>
          <w:p w14:paraId="5C7F4ECF"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6CE06B8F" w14:textId="77777777" w:rsidTr="00B90332">
        <w:tc>
          <w:tcPr>
            <w:tcW w:w="1199" w:type="dxa"/>
            <w:tcBorders>
              <w:left w:val="double" w:sz="4" w:space="0" w:color="auto"/>
              <w:bottom w:val="double" w:sz="4" w:space="0" w:color="auto"/>
            </w:tcBorders>
          </w:tcPr>
          <w:p w14:paraId="4F8DC52B"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8085" w:type="dxa"/>
            <w:tcBorders>
              <w:bottom w:val="double" w:sz="4" w:space="0" w:color="auto"/>
              <w:right w:val="double" w:sz="4" w:space="0" w:color="auto"/>
            </w:tcBorders>
          </w:tcPr>
          <w:p w14:paraId="0CD1EF92" w14:textId="77777777" w:rsidR="0036389F" w:rsidRPr="007E42E0" w:rsidRDefault="0036389F" w:rsidP="002E454F">
            <w:pPr>
              <w:pStyle w:val="Nadpis6"/>
              <w:rPr>
                <w:rFonts w:ascii="Times New Roman" w:hAnsi="Times New Roman"/>
                <w:lang w:val="cs-CZ" w:eastAsia="cs-CZ"/>
              </w:rPr>
            </w:pPr>
          </w:p>
        </w:tc>
      </w:tr>
    </w:tbl>
    <w:p w14:paraId="788B3DA3" w14:textId="77777777" w:rsidR="0036389F" w:rsidRPr="007E42E0" w:rsidRDefault="0036389F" w:rsidP="002E454F">
      <w:pPr>
        <w:pStyle w:val="Podnadpis"/>
        <w:numPr>
          <w:ilvl w:val="0"/>
          <w:numId w:val="0"/>
        </w:numPr>
        <w:rPr>
          <w:rFonts w:ascii="Times New Roman" w:hAnsi="Times New Roman"/>
          <w:sz w:val="18"/>
          <w:szCs w:val="18"/>
        </w:rPr>
      </w:pPr>
    </w:p>
    <w:p w14:paraId="10C89D9D"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Zajištění vozidla proti neoprávněnému použití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99"/>
        <w:gridCol w:w="8085"/>
      </w:tblGrid>
      <w:tr w:rsidR="0036389F" w:rsidRPr="007E42E0" w14:paraId="08B14133" w14:textId="77777777" w:rsidTr="00B90332">
        <w:trPr>
          <w:cantSplit/>
        </w:trPr>
        <w:tc>
          <w:tcPr>
            <w:tcW w:w="9284" w:type="dxa"/>
            <w:gridSpan w:val="2"/>
            <w:tcBorders>
              <w:top w:val="double" w:sz="4" w:space="0" w:color="auto"/>
              <w:left w:val="double" w:sz="4" w:space="0" w:color="auto"/>
              <w:right w:val="double" w:sz="4" w:space="0" w:color="auto"/>
            </w:tcBorders>
          </w:tcPr>
          <w:p w14:paraId="7B534C33"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 xml:space="preserve">Zajištění vozidla proti neoprávněnému použití dle předpisů platných v ČR. </w:t>
            </w:r>
          </w:p>
          <w:p w14:paraId="459F3B43"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Přední dveře musí být uzamykatelné, ostatní dveře zajistitelné zevnitř bez klíče s ochranou proti neoprávněné manipulaci se zámkem ze strany cestujících.</w:t>
            </w:r>
            <w:r w:rsidR="00D6577F" w:rsidRPr="007E42E0">
              <w:rPr>
                <w:rFonts w:ascii="Times New Roman" w:hAnsi="Times New Roman"/>
                <w:lang w:val="cs-CZ" w:eastAsia="cs-CZ"/>
              </w:rPr>
              <w:t xml:space="preserve"> (unikátní – individuální klíč pro každé vozidlo)</w:t>
            </w:r>
          </w:p>
        </w:tc>
      </w:tr>
      <w:tr w:rsidR="0036389F" w:rsidRPr="007E42E0" w14:paraId="29FE9AD6" w14:textId="77777777" w:rsidTr="00B90332">
        <w:trPr>
          <w:cantSplit/>
        </w:trPr>
        <w:tc>
          <w:tcPr>
            <w:tcW w:w="1199" w:type="dxa"/>
            <w:tcBorders>
              <w:left w:val="double" w:sz="4" w:space="0" w:color="auto"/>
            </w:tcBorders>
          </w:tcPr>
          <w:p w14:paraId="131EFC6D"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8085" w:type="dxa"/>
            <w:tcBorders>
              <w:right w:val="double" w:sz="4" w:space="0" w:color="auto"/>
            </w:tcBorders>
          </w:tcPr>
          <w:p w14:paraId="26C68C3C"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142B62AC" w14:textId="77777777" w:rsidTr="00B90332">
        <w:tc>
          <w:tcPr>
            <w:tcW w:w="1199" w:type="dxa"/>
            <w:tcBorders>
              <w:left w:val="double" w:sz="4" w:space="0" w:color="auto"/>
              <w:bottom w:val="double" w:sz="4" w:space="0" w:color="auto"/>
            </w:tcBorders>
          </w:tcPr>
          <w:p w14:paraId="2786D0B2"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8085" w:type="dxa"/>
            <w:tcBorders>
              <w:bottom w:val="double" w:sz="4" w:space="0" w:color="auto"/>
              <w:right w:val="double" w:sz="4" w:space="0" w:color="auto"/>
            </w:tcBorders>
          </w:tcPr>
          <w:p w14:paraId="7A01050B" w14:textId="77777777" w:rsidR="0036389F" w:rsidRPr="007E42E0" w:rsidRDefault="0036389F" w:rsidP="002E454F">
            <w:pPr>
              <w:pStyle w:val="Nadpis6"/>
              <w:rPr>
                <w:rFonts w:ascii="Times New Roman" w:hAnsi="Times New Roman"/>
                <w:lang w:val="cs-CZ" w:eastAsia="cs-CZ"/>
              </w:rPr>
            </w:pPr>
          </w:p>
        </w:tc>
      </w:tr>
    </w:tbl>
    <w:p w14:paraId="5F7514B5" w14:textId="2E9167E9" w:rsidR="0036389F" w:rsidRPr="007E42E0" w:rsidRDefault="0036389F" w:rsidP="00A07698">
      <w:pPr>
        <w:pStyle w:val="Nadpis4"/>
        <w:numPr>
          <w:ilvl w:val="0"/>
          <w:numId w:val="0"/>
        </w:numPr>
        <w:spacing w:before="0" w:after="0"/>
        <w:rPr>
          <w:rFonts w:ascii="Times New Roman" w:hAnsi="Times New Roman"/>
          <w:sz w:val="18"/>
          <w:szCs w:val="18"/>
        </w:rPr>
      </w:pPr>
    </w:p>
    <w:p w14:paraId="29A854BF" w14:textId="51E5611F" w:rsidR="0036389F" w:rsidRPr="007E42E0" w:rsidRDefault="00A07698" w:rsidP="00A07698">
      <w:pPr>
        <w:pStyle w:val="Odstavecseseznamem"/>
        <w:numPr>
          <w:ilvl w:val="1"/>
          <w:numId w:val="4"/>
        </w:numPr>
        <w:ind w:left="851" w:hanging="851"/>
        <w:rPr>
          <w:b/>
          <w:vanish/>
          <w:sz w:val="18"/>
          <w:szCs w:val="18"/>
        </w:rPr>
      </w:pPr>
      <w:r>
        <w:rPr>
          <w:b/>
          <w:vanish/>
          <w:sz w:val="18"/>
          <w:szCs w:val="18"/>
        </w:rPr>
        <w:t xml:space="preserve">Rozměry </w:t>
      </w:r>
    </w:p>
    <w:p w14:paraId="39C7F9EE"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Rozměry vozidla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99"/>
        <w:gridCol w:w="431"/>
        <w:gridCol w:w="7654"/>
      </w:tblGrid>
      <w:tr w:rsidR="0036389F" w:rsidRPr="007E42E0" w14:paraId="75F9FE39" w14:textId="77777777" w:rsidTr="00B90332">
        <w:trPr>
          <w:cantSplit/>
        </w:trPr>
        <w:tc>
          <w:tcPr>
            <w:tcW w:w="9284" w:type="dxa"/>
            <w:gridSpan w:val="3"/>
            <w:tcBorders>
              <w:top w:val="double" w:sz="4" w:space="0" w:color="auto"/>
              <w:left w:val="double" w:sz="4" w:space="0" w:color="auto"/>
              <w:right w:val="double" w:sz="4" w:space="0" w:color="auto"/>
            </w:tcBorders>
          </w:tcPr>
          <w:p w14:paraId="47CBF16F" w14:textId="205C727B" w:rsidR="0036389F" w:rsidRPr="007E42E0" w:rsidRDefault="00CA3C3F" w:rsidP="002E454F">
            <w:pPr>
              <w:pStyle w:val="Nadpis5"/>
              <w:rPr>
                <w:rFonts w:ascii="Times New Roman" w:hAnsi="Times New Roman"/>
                <w:lang w:val="cs-CZ" w:eastAsia="cs-CZ"/>
              </w:rPr>
            </w:pPr>
            <w:bookmarkStart w:id="0" w:name="_Hlk201318039"/>
            <w:r w:rsidRPr="007E42E0">
              <w:rPr>
                <w:rFonts w:ascii="Times New Roman" w:hAnsi="Times New Roman"/>
                <w:lang w:val="cs-CZ" w:eastAsia="cs-CZ"/>
              </w:rPr>
              <w:t xml:space="preserve">Délka: </w:t>
            </w:r>
            <w:r w:rsidR="005634A8" w:rsidRPr="007E42E0">
              <w:rPr>
                <w:rFonts w:ascii="Times New Roman" w:hAnsi="Times New Roman"/>
                <w:lang w:val="cs-CZ" w:eastAsia="cs-CZ"/>
              </w:rPr>
              <w:t xml:space="preserve">17,5 až </w:t>
            </w:r>
            <w:del w:id="1" w:author="Autor" w:date="2025-06-20T13:19:00Z" w16du:dateUtc="2025-06-20T11:19:00Z">
              <w:r w:rsidR="005634A8" w:rsidRPr="007E42E0" w:rsidDel="00F42589">
                <w:rPr>
                  <w:rFonts w:ascii="Times New Roman" w:hAnsi="Times New Roman"/>
                  <w:lang w:val="cs-CZ" w:eastAsia="cs-CZ"/>
                </w:rPr>
                <w:delText>18,5</w:delText>
              </w:r>
            </w:del>
            <w:ins w:id="2" w:author="Autor" w:date="2025-06-20T13:19:00Z" w16du:dateUtc="2025-06-20T11:19:00Z">
              <w:r w:rsidR="00F42589">
                <w:rPr>
                  <w:rFonts w:ascii="Times New Roman" w:hAnsi="Times New Roman"/>
                  <w:lang w:val="cs-CZ" w:eastAsia="cs-CZ"/>
                </w:rPr>
                <w:t xml:space="preserve">18,75 </w:t>
              </w:r>
            </w:ins>
            <w:r w:rsidR="005634A8" w:rsidRPr="007E42E0">
              <w:rPr>
                <w:rFonts w:ascii="Times New Roman" w:hAnsi="Times New Roman"/>
                <w:lang w:val="cs-CZ" w:eastAsia="cs-CZ"/>
              </w:rPr>
              <w:t>m</w:t>
            </w:r>
            <w:bookmarkEnd w:id="0"/>
          </w:p>
        </w:tc>
      </w:tr>
      <w:tr w:rsidR="0036389F" w:rsidRPr="007E42E0" w14:paraId="1F507BD2" w14:textId="77777777" w:rsidTr="00B90332">
        <w:trPr>
          <w:cantSplit/>
        </w:trPr>
        <w:tc>
          <w:tcPr>
            <w:tcW w:w="1630" w:type="dxa"/>
            <w:gridSpan w:val="2"/>
            <w:tcBorders>
              <w:left w:val="double" w:sz="4" w:space="0" w:color="auto"/>
            </w:tcBorders>
          </w:tcPr>
          <w:p w14:paraId="129AB4D0"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654" w:type="dxa"/>
            <w:tcBorders>
              <w:right w:val="double" w:sz="4" w:space="0" w:color="auto"/>
            </w:tcBorders>
          </w:tcPr>
          <w:p w14:paraId="54175CD0"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61AC76CB" w14:textId="77777777" w:rsidTr="00B90332">
        <w:tc>
          <w:tcPr>
            <w:tcW w:w="1630" w:type="dxa"/>
            <w:gridSpan w:val="2"/>
            <w:tcBorders>
              <w:left w:val="double" w:sz="4" w:space="0" w:color="auto"/>
            </w:tcBorders>
          </w:tcPr>
          <w:p w14:paraId="6DAADC1C"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Délka karoserie:</w:t>
            </w:r>
          </w:p>
        </w:tc>
        <w:tc>
          <w:tcPr>
            <w:tcW w:w="7654" w:type="dxa"/>
            <w:tcBorders>
              <w:right w:val="double" w:sz="4" w:space="0" w:color="auto"/>
            </w:tcBorders>
          </w:tcPr>
          <w:p w14:paraId="4ECB208C" w14:textId="77777777" w:rsidR="0036389F" w:rsidRPr="007E42E0" w:rsidRDefault="0036389F" w:rsidP="002E454F">
            <w:pPr>
              <w:pStyle w:val="Nadpis6"/>
              <w:rPr>
                <w:rFonts w:ascii="Times New Roman" w:hAnsi="Times New Roman"/>
                <w:lang w:val="cs-CZ" w:eastAsia="cs-CZ"/>
              </w:rPr>
            </w:pPr>
          </w:p>
        </w:tc>
      </w:tr>
      <w:tr w:rsidR="0036389F" w:rsidRPr="007E42E0" w14:paraId="699920C5" w14:textId="77777777" w:rsidTr="00B90332">
        <w:tc>
          <w:tcPr>
            <w:tcW w:w="1630" w:type="dxa"/>
            <w:gridSpan w:val="2"/>
            <w:tcBorders>
              <w:left w:val="double" w:sz="4" w:space="0" w:color="auto"/>
              <w:bottom w:val="single" w:sz="4" w:space="0" w:color="auto"/>
            </w:tcBorders>
          </w:tcPr>
          <w:p w14:paraId="30564514"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Šířka karoserie:</w:t>
            </w:r>
          </w:p>
        </w:tc>
        <w:tc>
          <w:tcPr>
            <w:tcW w:w="7654" w:type="dxa"/>
            <w:tcBorders>
              <w:bottom w:val="single" w:sz="4" w:space="0" w:color="auto"/>
              <w:right w:val="double" w:sz="4" w:space="0" w:color="auto"/>
            </w:tcBorders>
          </w:tcPr>
          <w:p w14:paraId="78A4E95A" w14:textId="77777777" w:rsidR="0036389F" w:rsidRPr="007E42E0" w:rsidRDefault="0036389F" w:rsidP="002E454F">
            <w:pPr>
              <w:pStyle w:val="Nadpis6"/>
              <w:rPr>
                <w:rFonts w:ascii="Times New Roman" w:hAnsi="Times New Roman"/>
                <w:lang w:val="cs-CZ" w:eastAsia="cs-CZ"/>
              </w:rPr>
            </w:pPr>
          </w:p>
        </w:tc>
      </w:tr>
      <w:tr w:rsidR="0036389F" w:rsidRPr="007E42E0" w14:paraId="0FBFE20E" w14:textId="77777777" w:rsidTr="00B90332">
        <w:tc>
          <w:tcPr>
            <w:tcW w:w="1630" w:type="dxa"/>
            <w:gridSpan w:val="2"/>
            <w:tcBorders>
              <w:left w:val="double" w:sz="4" w:space="0" w:color="auto"/>
              <w:bottom w:val="single" w:sz="12" w:space="0" w:color="auto"/>
            </w:tcBorders>
          </w:tcPr>
          <w:p w14:paraId="328B282B"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654" w:type="dxa"/>
            <w:tcBorders>
              <w:bottom w:val="single" w:sz="12" w:space="0" w:color="auto"/>
              <w:right w:val="double" w:sz="4" w:space="0" w:color="auto"/>
            </w:tcBorders>
          </w:tcPr>
          <w:p w14:paraId="1F90C41A" w14:textId="77777777" w:rsidR="0036389F" w:rsidRPr="007E42E0" w:rsidRDefault="0036389F" w:rsidP="002E454F">
            <w:pPr>
              <w:pStyle w:val="Nadpis6"/>
              <w:rPr>
                <w:rFonts w:ascii="Times New Roman" w:hAnsi="Times New Roman"/>
                <w:lang w:val="cs-CZ" w:eastAsia="cs-CZ"/>
              </w:rPr>
            </w:pPr>
          </w:p>
        </w:tc>
      </w:tr>
      <w:tr w:rsidR="0036389F" w:rsidRPr="007E42E0" w14:paraId="280ACD6E" w14:textId="77777777" w:rsidTr="00B90332">
        <w:tc>
          <w:tcPr>
            <w:tcW w:w="9284" w:type="dxa"/>
            <w:gridSpan w:val="3"/>
            <w:tcBorders>
              <w:top w:val="single" w:sz="12" w:space="0" w:color="auto"/>
              <w:left w:val="double" w:sz="4" w:space="0" w:color="auto"/>
              <w:right w:val="double" w:sz="4" w:space="0" w:color="auto"/>
            </w:tcBorders>
          </w:tcPr>
          <w:p w14:paraId="4F4FE6F0" w14:textId="0D690034"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Nástupní a výstupní hrana je u všech dveří bez schodů (nástup a výstup z/do vozu z nástupiště rovnou na podlahu vozu). Výška nástupní hrany je nejvýše 3</w:t>
            </w:r>
            <w:r w:rsidR="00AF14DA" w:rsidRPr="007E42E0">
              <w:rPr>
                <w:rFonts w:ascii="Times New Roman" w:hAnsi="Times New Roman"/>
                <w:lang w:val="cs-CZ" w:eastAsia="cs-CZ"/>
              </w:rPr>
              <w:t>6</w:t>
            </w:r>
            <w:r w:rsidRPr="007E42E0">
              <w:rPr>
                <w:rFonts w:ascii="Times New Roman" w:hAnsi="Times New Roman"/>
                <w:lang w:val="cs-CZ" w:eastAsia="cs-CZ"/>
              </w:rPr>
              <w:t>0 mm (dle 20</w:t>
            </w:r>
            <w:r w:rsidR="004642B1">
              <w:rPr>
                <w:rFonts w:ascii="Times New Roman" w:hAnsi="Times New Roman"/>
                <w:lang w:val="cs-CZ" w:eastAsia="cs-CZ"/>
              </w:rPr>
              <w:t>19</w:t>
            </w:r>
            <w:r w:rsidRPr="007E42E0">
              <w:rPr>
                <w:rFonts w:ascii="Times New Roman" w:hAnsi="Times New Roman"/>
                <w:lang w:val="cs-CZ" w:eastAsia="cs-CZ"/>
              </w:rPr>
              <w:t>/</w:t>
            </w:r>
            <w:r w:rsidR="004642B1">
              <w:rPr>
                <w:rFonts w:ascii="Times New Roman" w:hAnsi="Times New Roman"/>
                <w:lang w:val="cs-CZ" w:eastAsia="cs-CZ"/>
              </w:rPr>
              <w:t>2144</w:t>
            </w:r>
            <w:r w:rsidRPr="007E42E0">
              <w:rPr>
                <w:rFonts w:ascii="Times New Roman" w:hAnsi="Times New Roman"/>
                <w:lang w:val="cs-CZ" w:eastAsia="cs-CZ"/>
              </w:rPr>
              <w:t>/ES).</w:t>
            </w:r>
          </w:p>
          <w:p w14:paraId="475B5356" w14:textId="77777777" w:rsidR="00A4476A"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 xml:space="preserve">Průchozí prostor uvnitř autobusu musí být bez schodů. Šířka uličky mezi 1. a 2. dveřmi (měřeno mezi podběhy) alespoň 800 mm. </w:t>
            </w:r>
          </w:p>
          <w:p w14:paraId="1598F564" w14:textId="77777777" w:rsidR="0036389F" w:rsidRPr="007E42E0" w:rsidRDefault="00996A09" w:rsidP="002E454F">
            <w:pPr>
              <w:pStyle w:val="Nadpis5"/>
              <w:rPr>
                <w:rFonts w:ascii="Times New Roman" w:hAnsi="Times New Roman"/>
                <w:lang w:val="cs-CZ" w:eastAsia="cs-CZ"/>
              </w:rPr>
            </w:pPr>
            <w:r w:rsidRPr="007E42E0">
              <w:rPr>
                <w:rFonts w:ascii="Times New Roman" w:hAnsi="Times New Roman"/>
              </w:rPr>
              <w:t xml:space="preserve">Sedadla </w:t>
            </w:r>
            <w:r w:rsidRPr="007E42E0">
              <w:rPr>
                <w:rFonts w:ascii="Times New Roman" w:hAnsi="Times New Roman"/>
                <w:lang w:val="cs-CZ"/>
              </w:rPr>
              <w:t xml:space="preserve">nad koly </w:t>
            </w:r>
            <w:r w:rsidRPr="007E42E0">
              <w:rPr>
                <w:rFonts w:ascii="Times New Roman" w:hAnsi="Times New Roman"/>
              </w:rPr>
              <w:t>mohou být na vyvýšeném stupni</w:t>
            </w:r>
            <w:r w:rsidRPr="007E42E0">
              <w:rPr>
                <w:rFonts w:ascii="Times New Roman" w:hAnsi="Times New Roman"/>
                <w:lang w:val="cs-CZ"/>
              </w:rPr>
              <w:t xml:space="preserve"> (nad podběhem)</w:t>
            </w:r>
            <w:r w:rsidRPr="007E42E0">
              <w:rPr>
                <w:rFonts w:ascii="Times New Roman" w:hAnsi="Times New Roman"/>
              </w:rPr>
              <w:t>.</w:t>
            </w:r>
          </w:p>
        </w:tc>
      </w:tr>
      <w:tr w:rsidR="0036389F" w:rsidRPr="007E42E0" w14:paraId="462D4D15" w14:textId="77777777" w:rsidTr="00B90332">
        <w:trPr>
          <w:cantSplit/>
        </w:trPr>
        <w:tc>
          <w:tcPr>
            <w:tcW w:w="1199" w:type="dxa"/>
            <w:tcBorders>
              <w:left w:val="double" w:sz="4" w:space="0" w:color="auto"/>
            </w:tcBorders>
          </w:tcPr>
          <w:p w14:paraId="4177AF1B"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8085" w:type="dxa"/>
            <w:gridSpan w:val="2"/>
            <w:tcBorders>
              <w:right w:val="double" w:sz="4" w:space="0" w:color="auto"/>
            </w:tcBorders>
          </w:tcPr>
          <w:p w14:paraId="278576DA"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7082675D" w14:textId="77777777" w:rsidTr="00B90332">
        <w:tc>
          <w:tcPr>
            <w:tcW w:w="1199" w:type="dxa"/>
            <w:tcBorders>
              <w:left w:val="double" w:sz="4" w:space="0" w:color="auto"/>
              <w:bottom w:val="double" w:sz="4" w:space="0" w:color="auto"/>
            </w:tcBorders>
          </w:tcPr>
          <w:p w14:paraId="52F2E7D5"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8085" w:type="dxa"/>
            <w:gridSpan w:val="2"/>
            <w:tcBorders>
              <w:bottom w:val="double" w:sz="4" w:space="0" w:color="auto"/>
              <w:right w:val="double" w:sz="4" w:space="0" w:color="auto"/>
            </w:tcBorders>
          </w:tcPr>
          <w:p w14:paraId="4BB4C1FA" w14:textId="77777777" w:rsidR="0036389F" w:rsidRPr="007E42E0" w:rsidRDefault="0036389F" w:rsidP="002E454F">
            <w:pPr>
              <w:pStyle w:val="Nadpis6"/>
              <w:rPr>
                <w:rFonts w:ascii="Times New Roman" w:hAnsi="Times New Roman"/>
                <w:lang w:val="cs-CZ" w:eastAsia="cs-CZ"/>
              </w:rPr>
            </w:pPr>
          </w:p>
        </w:tc>
      </w:tr>
    </w:tbl>
    <w:p w14:paraId="55C448EE" w14:textId="77777777" w:rsidR="0036389F" w:rsidRPr="007E42E0" w:rsidRDefault="0036389F" w:rsidP="002E454F">
      <w:pPr>
        <w:rPr>
          <w:sz w:val="18"/>
          <w:szCs w:val="18"/>
        </w:rPr>
      </w:pPr>
    </w:p>
    <w:p w14:paraId="662EACE6" w14:textId="77777777" w:rsidR="0036389F" w:rsidRPr="007E42E0" w:rsidRDefault="0036389F" w:rsidP="002E454F">
      <w:pPr>
        <w:pStyle w:val="Podnadpis"/>
        <w:rPr>
          <w:rFonts w:ascii="Times New Roman" w:hAnsi="Times New Roman"/>
          <w:sz w:val="18"/>
          <w:szCs w:val="18"/>
          <w:lang w:val="cs-CZ"/>
        </w:rPr>
      </w:pPr>
      <w:r w:rsidRPr="007E42E0">
        <w:rPr>
          <w:rFonts w:ascii="Times New Roman" w:hAnsi="Times New Roman"/>
          <w:sz w:val="18"/>
          <w:szCs w:val="18"/>
        </w:rPr>
        <w:t>Přístupy do vozu, nástup, výstup</w:t>
      </w:r>
    </w:p>
    <w:tbl>
      <w:tblPr>
        <w:tblW w:w="928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0"/>
        <w:gridCol w:w="6804"/>
      </w:tblGrid>
      <w:tr w:rsidR="0036389F" w:rsidRPr="007E42E0" w14:paraId="0654FD76" w14:textId="77777777" w:rsidTr="00B90332">
        <w:trPr>
          <w:cantSplit/>
        </w:trPr>
        <w:tc>
          <w:tcPr>
            <w:tcW w:w="9284" w:type="dxa"/>
            <w:gridSpan w:val="2"/>
          </w:tcPr>
          <w:p w14:paraId="27ABD69D" w14:textId="77777777" w:rsidR="0036389F" w:rsidRPr="007E42E0" w:rsidRDefault="0070561A" w:rsidP="002E454F">
            <w:pPr>
              <w:pStyle w:val="Nadpis5"/>
              <w:rPr>
                <w:rFonts w:ascii="Times New Roman" w:hAnsi="Times New Roman"/>
              </w:rPr>
            </w:pPr>
            <w:r w:rsidRPr="007E42E0">
              <w:rPr>
                <w:rFonts w:ascii="Times New Roman" w:hAnsi="Times New Roman"/>
                <w:lang w:val="cs-CZ" w:eastAsia="cs-CZ"/>
              </w:rPr>
              <w:t xml:space="preserve">Dodavatel </w:t>
            </w:r>
            <w:r w:rsidR="0036389F" w:rsidRPr="007E42E0">
              <w:rPr>
                <w:rFonts w:ascii="Times New Roman" w:hAnsi="Times New Roman"/>
              </w:rPr>
              <w:t xml:space="preserve">uvede výšku nástupní hrany nad vozovkou u všech dveří </w:t>
            </w:r>
            <w:r w:rsidR="0036389F" w:rsidRPr="007E42E0">
              <w:rPr>
                <w:rFonts w:ascii="Times New Roman" w:hAnsi="Times New Roman"/>
                <w:lang w:val="cs-CZ"/>
              </w:rPr>
              <w:t>auto</w:t>
            </w:r>
            <w:r w:rsidR="0036389F" w:rsidRPr="007E42E0">
              <w:rPr>
                <w:rFonts w:ascii="Times New Roman" w:hAnsi="Times New Roman"/>
              </w:rPr>
              <w:t>busu (měřeno u nástupní/výstupní hrany) při nástupu a výstupu cestujících samostatně pro použití bez a s </w:t>
            </w:r>
            <w:proofErr w:type="spellStart"/>
            <w:r w:rsidR="0036389F" w:rsidRPr="007E42E0">
              <w:rPr>
                <w:rFonts w:ascii="Times New Roman" w:hAnsi="Times New Roman"/>
              </w:rPr>
              <w:t>kneelingem</w:t>
            </w:r>
            <w:proofErr w:type="spellEnd"/>
            <w:r w:rsidR="0036389F" w:rsidRPr="007E42E0">
              <w:rPr>
                <w:rFonts w:ascii="Times New Roman" w:hAnsi="Times New Roman"/>
              </w:rPr>
              <w:t>.</w:t>
            </w:r>
            <w:r w:rsidR="00343E6C" w:rsidRPr="007E42E0">
              <w:rPr>
                <w:rFonts w:ascii="Times New Roman" w:hAnsi="Times New Roman"/>
                <w:lang w:val="cs-CZ"/>
              </w:rPr>
              <w:t xml:space="preserve"> Závazná norma stanovuje výšku nástupní hrany bez </w:t>
            </w:r>
            <w:proofErr w:type="spellStart"/>
            <w:r w:rsidR="00343E6C" w:rsidRPr="007E42E0">
              <w:rPr>
                <w:rFonts w:ascii="Times New Roman" w:hAnsi="Times New Roman"/>
                <w:lang w:val="cs-CZ"/>
              </w:rPr>
              <w:t>kneelingu</w:t>
            </w:r>
            <w:proofErr w:type="spellEnd"/>
            <w:r w:rsidR="00343E6C" w:rsidRPr="007E42E0">
              <w:rPr>
                <w:rFonts w:ascii="Times New Roman" w:hAnsi="Times New Roman"/>
                <w:lang w:val="cs-CZ"/>
              </w:rPr>
              <w:t xml:space="preserve"> 340 – 360 mm.</w:t>
            </w:r>
          </w:p>
        </w:tc>
      </w:tr>
      <w:tr w:rsidR="0036389F" w:rsidRPr="007E42E0" w14:paraId="29A21B8B" w14:textId="77777777" w:rsidTr="00B90332">
        <w:trPr>
          <w:cantSplit/>
        </w:trPr>
        <w:tc>
          <w:tcPr>
            <w:tcW w:w="2480" w:type="dxa"/>
          </w:tcPr>
          <w:p w14:paraId="058C42BB"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6804" w:type="dxa"/>
          </w:tcPr>
          <w:p w14:paraId="70E8AF83"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bookmarkStart w:id="3" w:name="Zaškrtávací1"/>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bookmarkEnd w:id="3"/>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6BFF1B03" w14:textId="77777777" w:rsidTr="00B90332">
        <w:trPr>
          <w:cantSplit/>
        </w:trPr>
        <w:tc>
          <w:tcPr>
            <w:tcW w:w="2480" w:type="dxa"/>
          </w:tcPr>
          <w:p w14:paraId="4B076D26"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 xml:space="preserve">Výška nástupní hrany [cm] bez </w:t>
            </w:r>
            <w:proofErr w:type="spellStart"/>
            <w:r w:rsidRPr="007E42E0">
              <w:rPr>
                <w:rFonts w:ascii="Times New Roman" w:hAnsi="Times New Roman"/>
                <w:lang w:val="cs-CZ" w:eastAsia="cs-CZ"/>
              </w:rPr>
              <w:t>kneelingu</w:t>
            </w:r>
            <w:proofErr w:type="spellEnd"/>
            <w:r w:rsidRPr="007E42E0">
              <w:rPr>
                <w:rFonts w:ascii="Times New Roman" w:hAnsi="Times New Roman"/>
                <w:lang w:val="cs-CZ" w:eastAsia="cs-CZ"/>
              </w:rPr>
              <w:t>, dveře 1,2, … (od přední části vozu):</w:t>
            </w:r>
          </w:p>
        </w:tc>
        <w:tc>
          <w:tcPr>
            <w:tcW w:w="6804" w:type="dxa"/>
          </w:tcPr>
          <w:p w14:paraId="76F339D8" w14:textId="77777777" w:rsidR="0036389F" w:rsidRPr="007E42E0" w:rsidRDefault="0036389F" w:rsidP="002E454F">
            <w:pPr>
              <w:jc w:val="center"/>
              <w:rPr>
                <w:sz w:val="18"/>
                <w:szCs w:val="18"/>
              </w:rPr>
            </w:pPr>
          </w:p>
        </w:tc>
      </w:tr>
      <w:tr w:rsidR="0036389F" w:rsidRPr="007E42E0" w14:paraId="31CAFB98" w14:textId="77777777" w:rsidTr="00B90332">
        <w:trPr>
          <w:cantSplit/>
        </w:trPr>
        <w:tc>
          <w:tcPr>
            <w:tcW w:w="2480" w:type="dxa"/>
          </w:tcPr>
          <w:p w14:paraId="34BC328F"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Výška nástupní hrany [cm] s </w:t>
            </w:r>
            <w:proofErr w:type="spellStart"/>
            <w:r w:rsidRPr="007E42E0">
              <w:rPr>
                <w:rFonts w:ascii="Times New Roman" w:hAnsi="Times New Roman"/>
                <w:lang w:val="cs-CZ" w:eastAsia="cs-CZ"/>
              </w:rPr>
              <w:t>kneelingem</w:t>
            </w:r>
            <w:proofErr w:type="spellEnd"/>
            <w:r w:rsidRPr="007E42E0">
              <w:rPr>
                <w:rFonts w:ascii="Times New Roman" w:hAnsi="Times New Roman"/>
                <w:lang w:val="cs-CZ" w:eastAsia="cs-CZ"/>
              </w:rPr>
              <w:t>, dveře 1,2, … (od přední části vozu):</w:t>
            </w:r>
          </w:p>
        </w:tc>
        <w:tc>
          <w:tcPr>
            <w:tcW w:w="6804" w:type="dxa"/>
          </w:tcPr>
          <w:p w14:paraId="32EC6427" w14:textId="77777777" w:rsidR="0036389F" w:rsidRPr="007E42E0" w:rsidRDefault="0036389F" w:rsidP="002E454F">
            <w:pPr>
              <w:jc w:val="center"/>
              <w:rPr>
                <w:sz w:val="18"/>
                <w:szCs w:val="18"/>
              </w:rPr>
            </w:pPr>
          </w:p>
        </w:tc>
      </w:tr>
      <w:tr w:rsidR="0036389F" w:rsidRPr="007E42E0" w14:paraId="2D0C5D75" w14:textId="77777777" w:rsidTr="00B90332">
        <w:trPr>
          <w:cantSplit/>
        </w:trPr>
        <w:tc>
          <w:tcPr>
            <w:tcW w:w="2480" w:type="dxa"/>
            <w:tcBorders>
              <w:bottom w:val="double" w:sz="4" w:space="0" w:color="auto"/>
            </w:tcBorders>
          </w:tcPr>
          <w:p w14:paraId="5322BE60"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6804" w:type="dxa"/>
            <w:tcBorders>
              <w:bottom w:val="double" w:sz="4" w:space="0" w:color="auto"/>
            </w:tcBorders>
          </w:tcPr>
          <w:p w14:paraId="76EE3FA4" w14:textId="77777777" w:rsidR="0036389F" w:rsidRPr="007E42E0" w:rsidRDefault="0036389F" w:rsidP="002E454F">
            <w:pPr>
              <w:rPr>
                <w:sz w:val="18"/>
                <w:szCs w:val="18"/>
              </w:rPr>
            </w:pPr>
          </w:p>
        </w:tc>
      </w:tr>
    </w:tbl>
    <w:p w14:paraId="4E6A141D" w14:textId="77777777" w:rsidR="0036389F" w:rsidRPr="007E42E0" w:rsidRDefault="0036389F" w:rsidP="002E454F">
      <w:pPr>
        <w:rPr>
          <w:sz w:val="18"/>
          <w:szCs w:val="18"/>
          <w:lang w:eastAsia="x-none"/>
        </w:rPr>
      </w:pPr>
    </w:p>
    <w:p w14:paraId="569288BB" w14:textId="77777777" w:rsidR="0036389F" w:rsidRPr="007E42E0" w:rsidRDefault="0036389F" w:rsidP="002E454F">
      <w:pPr>
        <w:pStyle w:val="Podnadpis"/>
        <w:numPr>
          <w:ilvl w:val="0"/>
          <w:numId w:val="0"/>
        </w:numPr>
        <w:ind w:left="720"/>
        <w:rPr>
          <w:rFonts w:ascii="Times New Roman" w:hAnsi="Times New Roman"/>
          <w:sz w:val="18"/>
          <w:szCs w:val="18"/>
        </w:rPr>
      </w:pPr>
    </w:p>
    <w:p w14:paraId="4E9452DD" w14:textId="77777777" w:rsidR="0036389F" w:rsidRPr="007E42E0" w:rsidRDefault="0036389F" w:rsidP="002E454F">
      <w:pPr>
        <w:pStyle w:val="Podnadpis"/>
        <w:numPr>
          <w:ilvl w:val="0"/>
          <w:numId w:val="0"/>
        </w:numPr>
        <w:ind w:left="720"/>
        <w:rPr>
          <w:rFonts w:ascii="Times New Roman" w:hAnsi="Times New Roman"/>
          <w:sz w:val="18"/>
          <w:szCs w:val="18"/>
        </w:rPr>
      </w:pPr>
    </w:p>
    <w:p w14:paraId="2B3BB577"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Nájezdové úhly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99"/>
        <w:gridCol w:w="8085"/>
      </w:tblGrid>
      <w:tr w:rsidR="0036389F" w:rsidRPr="007E42E0" w14:paraId="0F75B07B" w14:textId="77777777" w:rsidTr="00B90332">
        <w:trPr>
          <w:cantSplit/>
        </w:trPr>
        <w:tc>
          <w:tcPr>
            <w:tcW w:w="9284" w:type="dxa"/>
            <w:gridSpan w:val="2"/>
            <w:tcBorders>
              <w:top w:val="double" w:sz="4" w:space="0" w:color="auto"/>
              <w:left w:val="double" w:sz="4" w:space="0" w:color="auto"/>
              <w:right w:val="double" w:sz="4" w:space="0" w:color="auto"/>
            </w:tcBorders>
          </w:tcPr>
          <w:p w14:paraId="2CAD4D28"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Nájezdové úhly min. 7 stupňů vpředu i vzadu.</w:t>
            </w:r>
          </w:p>
        </w:tc>
      </w:tr>
      <w:tr w:rsidR="0036389F" w:rsidRPr="007E42E0" w14:paraId="0C7C0172" w14:textId="77777777" w:rsidTr="00B90332">
        <w:trPr>
          <w:cantSplit/>
        </w:trPr>
        <w:tc>
          <w:tcPr>
            <w:tcW w:w="1199" w:type="dxa"/>
            <w:tcBorders>
              <w:left w:val="double" w:sz="4" w:space="0" w:color="auto"/>
            </w:tcBorders>
          </w:tcPr>
          <w:p w14:paraId="310013F5"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8085" w:type="dxa"/>
            <w:tcBorders>
              <w:right w:val="double" w:sz="4" w:space="0" w:color="auto"/>
            </w:tcBorders>
          </w:tcPr>
          <w:p w14:paraId="6B0A7D76"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407D909B" w14:textId="77777777" w:rsidTr="00B90332">
        <w:tc>
          <w:tcPr>
            <w:tcW w:w="1199" w:type="dxa"/>
            <w:tcBorders>
              <w:left w:val="double" w:sz="4" w:space="0" w:color="auto"/>
              <w:bottom w:val="double" w:sz="4" w:space="0" w:color="auto"/>
            </w:tcBorders>
          </w:tcPr>
          <w:p w14:paraId="0C502359"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8085" w:type="dxa"/>
            <w:tcBorders>
              <w:bottom w:val="double" w:sz="4" w:space="0" w:color="auto"/>
              <w:right w:val="double" w:sz="4" w:space="0" w:color="auto"/>
            </w:tcBorders>
          </w:tcPr>
          <w:p w14:paraId="7968B1E5" w14:textId="77777777" w:rsidR="0036389F" w:rsidRPr="007E42E0" w:rsidRDefault="0036389F" w:rsidP="002E454F">
            <w:pPr>
              <w:pStyle w:val="Nadpis6"/>
              <w:rPr>
                <w:rFonts w:ascii="Times New Roman" w:hAnsi="Times New Roman"/>
                <w:lang w:val="cs-CZ" w:eastAsia="cs-CZ"/>
              </w:rPr>
            </w:pPr>
          </w:p>
        </w:tc>
      </w:tr>
    </w:tbl>
    <w:p w14:paraId="1A283F2A" w14:textId="5751ED3F" w:rsidR="0036389F" w:rsidRPr="00A07698" w:rsidRDefault="0036389F" w:rsidP="00A07698">
      <w:pPr>
        <w:rPr>
          <w:b/>
          <w:vanish/>
          <w:sz w:val="18"/>
          <w:szCs w:val="18"/>
        </w:rPr>
      </w:pPr>
    </w:p>
    <w:p w14:paraId="261195ED" w14:textId="20025DB8" w:rsidR="00A07698" w:rsidRPr="007E42E0" w:rsidRDefault="00A07698" w:rsidP="00A07698">
      <w:pPr>
        <w:pStyle w:val="Odstavecseseznamem"/>
        <w:numPr>
          <w:ilvl w:val="1"/>
          <w:numId w:val="4"/>
        </w:numPr>
        <w:ind w:left="851" w:hanging="851"/>
        <w:rPr>
          <w:b/>
          <w:vanish/>
          <w:sz w:val="18"/>
          <w:szCs w:val="18"/>
        </w:rPr>
      </w:pPr>
      <w:r>
        <w:rPr>
          <w:b/>
          <w:vanish/>
          <w:sz w:val="18"/>
          <w:szCs w:val="18"/>
        </w:rPr>
        <w:t xml:space="preserve">Obsaditelnost </w:t>
      </w:r>
    </w:p>
    <w:p w14:paraId="150C0028"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Sedadla pro cestující </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342"/>
        <w:gridCol w:w="7943"/>
      </w:tblGrid>
      <w:tr w:rsidR="0036389F" w:rsidRPr="007E42E0" w14:paraId="0F181C12" w14:textId="77777777" w:rsidTr="00B90332">
        <w:trPr>
          <w:cantSplit/>
        </w:trPr>
        <w:tc>
          <w:tcPr>
            <w:tcW w:w="9285" w:type="dxa"/>
            <w:gridSpan w:val="2"/>
            <w:tcBorders>
              <w:top w:val="double" w:sz="4" w:space="0" w:color="auto"/>
              <w:left w:val="double" w:sz="4" w:space="0" w:color="auto"/>
              <w:bottom w:val="single" w:sz="4" w:space="0" w:color="auto"/>
              <w:right w:val="double" w:sz="4" w:space="0" w:color="auto"/>
            </w:tcBorders>
            <w:hideMark/>
          </w:tcPr>
          <w:p w14:paraId="086EC677" w14:textId="77777777" w:rsidR="0036389F" w:rsidRPr="007E42E0" w:rsidRDefault="0036389F" w:rsidP="002E454F">
            <w:pPr>
              <w:pStyle w:val="Nadpis6"/>
              <w:rPr>
                <w:rFonts w:ascii="Times New Roman" w:hAnsi="Times New Roman"/>
                <w:lang w:val="cs-CZ" w:eastAsia="cs-CZ"/>
              </w:rPr>
            </w:pPr>
            <w:r w:rsidRPr="007E42E0">
              <w:rPr>
                <w:rFonts w:ascii="Times New Roman" w:hAnsi="Times New Roman"/>
                <w:lang w:val="cs-CZ" w:eastAsia="cs-CZ"/>
              </w:rPr>
              <w:t>Sedadla pro cestující:</w:t>
            </w:r>
          </w:p>
          <w:p w14:paraId="1CC08518" w14:textId="77777777" w:rsidR="0036389F" w:rsidRPr="007E42E0" w:rsidRDefault="0036389F" w:rsidP="002E454F">
            <w:pPr>
              <w:pStyle w:val="Nadpis5"/>
              <w:rPr>
                <w:rFonts w:ascii="Times New Roman" w:hAnsi="Times New Roman"/>
                <w:strike/>
                <w:lang w:val="cs-CZ" w:eastAsia="cs-CZ"/>
              </w:rPr>
            </w:pPr>
            <w:r w:rsidRPr="007E42E0">
              <w:rPr>
                <w:rFonts w:ascii="Times New Roman" w:hAnsi="Times New Roman"/>
                <w:lang w:val="cs-CZ" w:eastAsia="cs-CZ"/>
              </w:rPr>
              <w:t xml:space="preserve">Plastová skořepina s hladkým textilním čalouněním odolným proti poškození cestujícími, barevné provedení skořepiny v tmavém odstínu. </w:t>
            </w:r>
          </w:p>
          <w:p w14:paraId="20BEB699"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Pro stojící cestující držadla umístěná na vrchní nebo boční části do uličky směrovaných sedadel.</w:t>
            </w:r>
          </w:p>
          <w:p w14:paraId="4F6FCCFE" w14:textId="77777777" w:rsidR="0036389F" w:rsidRPr="007E42E0" w:rsidRDefault="0036389F" w:rsidP="002E454F">
            <w:pPr>
              <w:pStyle w:val="Nadpis6"/>
              <w:rPr>
                <w:rFonts w:ascii="Times New Roman" w:hAnsi="Times New Roman"/>
                <w:lang w:val="cs-CZ" w:eastAsia="cs-CZ"/>
              </w:rPr>
            </w:pPr>
            <w:r w:rsidRPr="007E42E0">
              <w:rPr>
                <w:rFonts w:ascii="Times New Roman" w:hAnsi="Times New Roman"/>
                <w:lang w:val="cs-CZ" w:eastAsia="cs-CZ"/>
              </w:rPr>
              <w:t>Provedení sedadel podléhá souhlasu zadavatele.</w:t>
            </w:r>
          </w:p>
        </w:tc>
      </w:tr>
      <w:tr w:rsidR="0036389F" w:rsidRPr="007E42E0" w14:paraId="12AACD95" w14:textId="77777777" w:rsidTr="00B90332">
        <w:trPr>
          <w:cantSplit/>
        </w:trPr>
        <w:tc>
          <w:tcPr>
            <w:tcW w:w="1342" w:type="dxa"/>
            <w:tcBorders>
              <w:top w:val="single" w:sz="4" w:space="0" w:color="auto"/>
              <w:left w:val="double" w:sz="4" w:space="0" w:color="auto"/>
              <w:bottom w:val="single" w:sz="4" w:space="0" w:color="auto"/>
              <w:right w:val="single" w:sz="4" w:space="0" w:color="auto"/>
            </w:tcBorders>
            <w:hideMark/>
          </w:tcPr>
          <w:p w14:paraId="2AF99251"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top w:val="single" w:sz="4" w:space="0" w:color="auto"/>
              <w:left w:val="single" w:sz="4" w:space="0" w:color="auto"/>
              <w:bottom w:val="single" w:sz="4" w:space="0" w:color="auto"/>
              <w:right w:val="double" w:sz="4" w:space="0" w:color="auto"/>
            </w:tcBorders>
            <w:hideMark/>
          </w:tcPr>
          <w:p w14:paraId="436EF49C"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51F41E55" w14:textId="77777777" w:rsidTr="00B90332">
        <w:tc>
          <w:tcPr>
            <w:tcW w:w="1342" w:type="dxa"/>
            <w:tcBorders>
              <w:top w:val="single" w:sz="4" w:space="0" w:color="auto"/>
              <w:left w:val="double" w:sz="4" w:space="0" w:color="auto"/>
              <w:bottom w:val="single" w:sz="12" w:space="0" w:color="auto"/>
              <w:right w:val="single" w:sz="4" w:space="0" w:color="auto"/>
            </w:tcBorders>
            <w:hideMark/>
          </w:tcPr>
          <w:p w14:paraId="3D9D767D"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top w:val="single" w:sz="4" w:space="0" w:color="auto"/>
              <w:left w:val="single" w:sz="4" w:space="0" w:color="auto"/>
              <w:bottom w:val="single" w:sz="12" w:space="0" w:color="auto"/>
              <w:right w:val="double" w:sz="4" w:space="0" w:color="auto"/>
            </w:tcBorders>
          </w:tcPr>
          <w:p w14:paraId="5CD77D70" w14:textId="77777777" w:rsidR="0036389F" w:rsidRPr="007E42E0" w:rsidRDefault="0036389F" w:rsidP="002E454F">
            <w:pPr>
              <w:pStyle w:val="Nadpis6"/>
              <w:rPr>
                <w:rFonts w:ascii="Times New Roman" w:hAnsi="Times New Roman"/>
                <w:lang w:val="cs-CZ" w:eastAsia="cs-CZ"/>
              </w:rPr>
            </w:pPr>
          </w:p>
        </w:tc>
      </w:tr>
      <w:tr w:rsidR="0036389F" w:rsidRPr="007E42E0" w14:paraId="36B7176D" w14:textId="77777777" w:rsidTr="00B90332">
        <w:trPr>
          <w:cantSplit/>
        </w:trPr>
        <w:tc>
          <w:tcPr>
            <w:tcW w:w="9285" w:type="dxa"/>
            <w:gridSpan w:val="2"/>
            <w:tcBorders>
              <w:top w:val="single" w:sz="4" w:space="0" w:color="auto"/>
              <w:left w:val="double" w:sz="4" w:space="0" w:color="auto"/>
              <w:bottom w:val="single" w:sz="4" w:space="0" w:color="auto"/>
              <w:right w:val="double" w:sz="4" w:space="0" w:color="auto"/>
            </w:tcBorders>
            <w:hideMark/>
          </w:tcPr>
          <w:p w14:paraId="1D3C8B42" w14:textId="77777777" w:rsidR="0036389F" w:rsidRPr="007E42E0" w:rsidRDefault="0036389F" w:rsidP="002E454F">
            <w:pPr>
              <w:pStyle w:val="Nadpis5"/>
              <w:rPr>
                <w:rFonts w:ascii="Times New Roman" w:hAnsi="Times New Roman"/>
                <w:strike/>
                <w:lang w:val="cs-CZ" w:eastAsia="cs-CZ"/>
              </w:rPr>
            </w:pPr>
            <w:r w:rsidRPr="007E42E0">
              <w:rPr>
                <w:rFonts w:ascii="Times New Roman" w:hAnsi="Times New Roman"/>
                <w:lang w:val="cs-CZ" w:eastAsia="cs-CZ"/>
              </w:rPr>
              <w:t xml:space="preserve">Minimální celková obsaditelnost </w:t>
            </w:r>
            <w:r w:rsidR="005634A8" w:rsidRPr="007E42E0">
              <w:rPr>
                <w:rFonts w:ascii="Times New Roman" w:hAnsi="Times New Roman"/>
                <w:lang w:val="cs-CZ" w:eastAsia="cs-CZ"/>
              </w:rPr>
              <w:t xml:space="preserve">140 </w:t>
            </w:r>
            <w:r w:rsidRPr="007E42E0">
              <w:rPr>
                <w:rFonts w:ascii="Times New Roman" w:hAnsi="Times New Roman"/>
                <w:lang w:val="cs-CZ" w:eastAsia="cs-CZ"/>
              </w:rPr>
              <w:t>cestujících.</w:t>
            </w:r>
          </w:p>
        </w:tc>
      </w:tr>
      <w:tr w:rsidR="0036389F" w:rsidRPr="007E42E0" w14:paraId="0DC75E81" w14:textId="77777777" w:rsidTr="00B90332">
        <w:trPr>
          <w:cantSplit/>
        </w:trPr>
        <w:tc>
          <w:tcPr>
            <w:tcW w:w="1342" w:type="dxa"/>
            <w:tcBorders>
              <w:top w:val="single" w:sz="4" w:space="0" w:color="auto"/>
              <w:left w:val="double" w:sz="4" w:space="0" w:color="auto"/>
              <w:bottom w:val="single" w:sz="4" w:space="0" w:color="auto"/>
              <w:right w:val="single" w:sz="4" w:space="0" w:color="auto"/>
            </w:tcBorders>
            <w:hideMark/>
          </w:tcPr>
          <w:p w14:paraId="290A9022"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top w:val="single" w:sz="4" w:space="0" w:color="auto"/>
              <w:left w:val="single" w:sz="4" w:space="0" w:color="auto"/>
              <w:bottom w:val="single" w:sz="4" w:space="0" w:color="auto"/>
              <w:right w:val="double" w:sz="4" w:space="0" w:color="auto"/>
            </w:tcBorders>
            <w:hideMark/>
          </w:tcPr>
          <w:p w14:paraId="15483289"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20443B95" w14:textId="77777777" w:rsidTr="00B90332">
        <w:tc>
          <w:tcPr>
            <w:tcW w:w="1342" w:type="dxa"/>
            <w:tcBorders>
              <w:top w:val="single" w:sz="4" w:space="0" w:color="auto"/>
              <w:left w:val="double" w:sz="4" w:space="0" w:color="auto"/>
              <w:bottom w:val="single" w:sz="12" w:space="0" w:color="auto"/>
              <w:right w:val="single" w:sz="4" w:space="0" w:color="auto"/>
            </w:tcBorders>
            <w:hideMark/>
          </w:tcPr>
          <w:p w14:paraId="34813F33"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top w:val="single" w:sz="4" w:space="0" w:color="auto"/>
              <w:left w:val="single" w:sz="4" w:space="0" w:color="auto"/>
              <w:bottom w:val="single" w:sz="12" w:space="0" w:color="auto"/>
              <w:right w:val="double" w:sz="4" w:space="0" w:color="auto"/>
            </w:tcBorders>
          </w:tcPr>
          <w:p w14:paraId="5D62542D" w14:textId="77777777" w:rsidR="0036389F" w:rsidRPr="007E42E0" w:rsidRDefault="0036389F" w:rsidP="002E454F">
            <w:pPr>
              <w:pStyle w:val="Nadpis6"/>
              <w:rPr>
                <w:rFonts w:ascii="Times New Roman" w:hAnsi="Times New Roman"/>
                <w:lang w:val="cs-CZ" w:eastAsia="cs-CZ"/>
              </w:rPr>
            </w:pPr>
          </w:p>
        </w:tc>
      </w:tr>
      <w:tr w:rsidR="0036389F" w:rsidRPr="007E42E0" w14:paraId="692D6EBF" w14:textId="77777777" w:rsidTr="00B90332">
        <w:trPr>
          <w:cantSplit/>
        </w:trPr>
        <w:tc>
          <w:tcPr>
            <w:tcW w:w="9285" w:type="dxa"/>
            <w:gridSpan w:val="2"/>
            <w:tcBorders>
              <w:top w:val="single" w:sz="4" w:space="0" w:color="auto"/>
              <w:left w:val="double" w:sz="4" w:space="0" w:color="auto"/>
              <w:bottom w:val="single" w:sz="4" w:space="0" w:color="auto"/>
              <w:right w:val="double" w:sz="4" w:space="0" w:color="auto"/>
            </w:tcBorders>
            <w:hideMark/>
          </w:tcPr>
          <w:p w14:paraId="74AE98EB" w14:textId="77777777" w:rsidR="0036389F" w:rsidRPr="007E42E0" w:rsidRDefault="0036389F" w:rsidP="002E454F">
            <w:pPr>
              <w:pStyle w:val="Nadpis5"/>
              <w:rPr>
                <w:rFonts w:ascii="Times New Roman" w:hAnsi="Times New Roman"/>
                <w:strike/>
                <w:lang w:val="cs-CZ" w:eastAsia="cs-CZ"/>
              </w:rPr>
            </w:pPr>
            <w:r w:rsidRPr="007E42E0">
              <w:rPr>
                <w:rFonts w:ascii="Times New Roman" w:hAnsi="Times New Roman"/>
                <w:lang w:val="cs-CZ" w:eastAsia="cs-CZ"/>
              </w:rPr>
              <w:t>Minimálně 12 míst k sezení přístupných z plně nízkopodlažní části podlahy (do tohoto počtu nelze zařadit sklopná sedadla).</w:t>
            </w:r>
          </w:p>
        </w:tc>
      </w:tr>
      <w:tr w:rsidR="0036389F" w:rsidRPr="007E42E0" w14:paraId="191CCF3E" w14:textId="77777777" w:rsidTr="00B90332">
        <w:trPr>
          <w:cantSplit/>
        </w:trPr>
        <w:tc>
          <w:tcPr>
            <w:tcW w:w="1342" w:type="dxa"/>
            <w:tcBorders>
              <w:top w:val="single" w:sz="4" w:space="0" w:color="auto"/>
              <w:left w:val="double" w:sz="4" w:space="0" w:color="auto"/>
              <w:bottom w:val="single" w:sz="4" w:space="0" w:color="auto"/>
              <w:right w:val="single" w:sz="4" w:space="0" w:color="auto"/>
            </w:tcBorders>
            <w:hideMark/>
          </w:tcPr>
          <w:p w14:paraId="0EFE8D80"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top w:val="single" w:sz="4" w:space="0" w:color="auto"/>
              <w:left w:val="single" w:sz="4" w:space="0" w:color="auto"/>
              <w:bottom w:val="single" w:sz="4" w:space="0" w:color="auto"/>
              <w:right w:val="double" w:sz="4" w:space="0" w:color="auto"/>
            </w:tcBorders>
            <w:hideMark/>
          </w:tcPr>
          <w:p w14:paraId="5687217E"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2D651BE8" w14:textId="77777777" w:rsidTr="00B90332">
        <w:tc>
          <w:tcPr>
            <w:tcW w:w="1342" w:type="dxa"/>
            <w:tcBorders>
              <w:top w:val="single" w:sz="4" w:space="0" w:color="auto"/>
              <w:left w:val="double" w:sz="4" w:space="0" w:color="auto"/>
              <w:bottom w:val="double" w:sz="4" w:space="0" w:color="auto"/>
              <w:right w:val="single" w:sz="4" w:space="0" w:color="auto"/>
            </w:tcBorders>
            <w:hideMark/>
          </w:tcPr>
          <w:p w14:paraId="014749A8"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top w:val="single" w:sz="4" w:space="0" w:color="auto"/>
              <w:left w:val="single" w:sz="4" w:space="0" w:color="auto"/>
              <w:bottom w:val="double" w:sz="4" w:space="0" w:color="auto"/>
              <w:right w:val="double" w:sz="4" w:space="0" w:color="auto"/>
            </w:tcBorders>
          </w:tcPr>
          <w:p w14:paraId="26E15420" w14:textId="77777777" w:rsidR="0036389F" w:rsidRPr="007E42E0" w:rsidRDefault="0036389F" w:rsidP="002E454F">
            <w:pPr>
              <w:pStyle w:val="Nadpis6"/>
              <w:rPr>
                <w:rFonts w:ascii="Times New Roman" w:hAnsi="Times New Roman"/>
                <w:lang w:val="cs-CZ" w:eastAsia="cs-CZ"/>
              </w:rPr>
            </w:pPr>
          </w:p>
        </w:tc>
      </w:tr>
    </w:tbl>
    <w:p w14:paraId="1AEC4ED0" w14:textId="77777777" w:rsidR="0036389F" w:rsidRPr="007E42E0" w:rsidRDefault="0036389F" w:rsidP="002E454F">
      <w:pPr>
        <w:rPr>
          <w:sz w:val="18"/>
          <w:szCs w:val="18"/>
        </w:rPr>
      </w:pPr>
    </w:p>
    <w:p w14:paraId="7698543E" w14:textId="77777777" w:rsidR="0036389F" w:rsidRPr="007E42E0" w:rsidRDefault="0036389F" w:rsidP="002E454F">
      <w:pPr>
        <w:pStyle w:val="Podnadpis"/>
        <w:rPr>
          <w:rFonts w:ascii="Times New Roman" w:hAnsi="Times New Roman"/>
          <w:sz w:val="18"/>
          <w:szCs w:val="18"/>
          <w:lang w:val="cs-CZ"/>
        </w:rPr>
      </w:pPr>
      <w:r w:rsidRPr="007E42E0">
        <w:rPr>
          <w:rFonts w:ascii="Times New Roman" w:hAnsi="Times New Roman"/>
          <w:sz w:val="18"/>
          <w:szCs w:val="18"/>
          <w:lang w:val="cs-CZ"/>
        </w:rPr>
        <w:t>Obsaditelnost</w:t>
      </w:r>
    </w:p>
    <w:tbl>
      <w:tblPr>
        <w:tblW w:w="9284" w:type="dxa"/>
        <w:tblInd w:w="-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66" w:type="dxa"/>
          <w:right w:w="66" w:type="dxa"/>
        </w:tblCellMar>
        <w:tblLook w:val="0000" w:firstRow="0" w:lastRow="0" w:firstColumn="0" w:lastColumn="0" w:noHBand="0" w:noVBand="0"/>
      </w:tblPr>
      <w:tblGrid>
        <w:gridCol w:w="2480"/>
        <w:gridCol w:w="6804"/>
      </w:tblGrid>
      <w:tr w:rsidR="0036389F" w:rsidRPr="007E42E0" w14:paraId="3446A5E3" w14:textId="77777777" w:rsidTr="00B90332">
        <w:trPr>
          <w:cantSplit/>
        </w:trPr>
        <w:tc>
          <w:tcPr>
            <w:tcW w:w="9284" w:type="dxa"/>
            <w:gridSpan w:val="2"/>
          </w:tcPr>
          <w:p w14:paraId="4CE4CC71" w14:textId="77777777" w:rsidR="0036389F" w:rsidRPr="007E42E0" w:rsidRDefault="0036389F" w:rsidP="002E454F">
            <w:pPr>
              <w:pStyle w:val="Nadpis6"/>
              <w:rPr>
                <w:rFonts w:ascii="Times New Roman" w:hAnsi="Times New Roman"/>
                <w:lang w:val="cs-CZ" w:eastAsia="cs-CZ"/>
              </w:rPr>
            </w:pPr>
            <w:r w:rsidRPr="007E42E0">
              <w:rPr>
                <w:rFonts w:ascii="Times New Roman" w:hAnsi="Times New Roman"/>
                <w:lang w:val="cs-CZ" w:eastAsia="cs-CZ"/>
              </w:rPr>
              <w:t>Obsaditelnost:</w:t>
            </w:r>
          </w:p>
          <w:p w14:paraId="0083DB4E" w14:textId="77777777" w:rsidR="0036389F" w:rsidRPr="007E42E0" w:rsidRDefault="0036389F" w:rsidP="002E454F">
            <w:pPr>
              <w:pStyle w:val="Nadpis5"/>
              <w:rPr>
                <w:rFonts w:ascii="Times New Roman" w:hAnsi="Times New Roman"/>
              </w:rPr>
            </w:pPr>
            <w:r w:rsidRPr="007E42E0">
              <w:rPr>
                <w:rFonts w:ascii="Times New Roman" w:hAnsi="Times New Roman"/>
              </w:rPr>
              <w:t>Min. 25 % sedících cestujících.  Lze uvažovat max. 8 stojících osob na 1 m</w:t>
            </w:r>
            <w:r w:rsidRPr="007E42E0">
              <w:rPr>
                <w:rFonts w:ascii="Times New Roman" w:hAnsi="Times New Roman"/>
                <w:vertAlign w:val="superscript"/>
              </w:rPr>
              <w:t>2</w:t>
            </w:r>
            <w:r w:rsidRPr="007E42E0">
              <w:rPr>
                <w:rFonts w:ascii="Times New Roman" w:hAnsi="Times New Roman"/>
              </w:rPr>
              <w:t xml:space="preserve"> plochy vyhrazené pro stojící cestující. Do této plochy nelze započítat plochu schodů a plochu, kde by stojící cestující bránili výhledu řidiče na pravou stranu. Vozidlo musí být konstruováno tak, aby při běžném způsobu používání (tj. při obsazení všech míst k sedění a celé plochy pro stojící cestující s výjimkou plochy, kde by stojící cestující nepřípustně omezovali výhled z místa řidiče) nemohlo dojít k přetížení kterékoliv nápravy nebo k překročení celkové hmotnosti autobusu. Počet sedadel a jejich rozmístění podléhá schválení zadavatele.</w:t>
            </w:r>
          </w:p>
          <w:p w14:paraId="5D80E10D" w14:textId="77777777" w:rsidR="0036389F" w:rsidRPr="007E42E0" w:rsidRDefault="0036389F" w:rsidP="002E454F">
            <w:pPr>
              <w:pStyle w:val="Nadpis5"/>
              <w:numPr>
                <w:ilvl w:val="0"/>
                <w:numId w:val="0"/>
              </w:numPr>
              <w:ind w:left="339"/>
              <w:rPr>
                <w:rFonts w:ascii="Times New Roman" w:hAnsi="Times New Roman"/>
              </w:rPr>
            </w:pPr>
          </w:p>
        </w:tc>
      </w:tr>
      <w:tr w:rsidR="0036389F" w:rsidRPr="007E42E0" w14:paraId="5F7A2154" w14:textId="77777777" w:rsidTr="00B90332">
        <w:tblPrEx>
          <w:tblCellMar>
            <w:left w:w="70" w:type="dxa"/>
            <w:right w:w="70" w:type="dxa"/>
          </w:tblCellMar>
        </w:tblPrEx>
        <w:trPr>
          <w:cantSplit/>
        </w:trPr>
        <w:tc>
          <w:tcPr>
            <w:tcW w:w="2480" w:type="dxa"/>
          </w:tcPr>
          <w:p w14:paraId="1556C591"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Obsaditelnost celkem:</w:t>
            </w:r>
          </w:p>
        </w:tc>
        <w:tc>
          <w:tcPr>
            <w:tcW w:w="6804" w:type="dxa"/>
          </w:tcPr>
          <w:p w14:paraId="3CE605D2" w14:textId="77777777" w:rsidR="0036389F" w:rsidRPr="007E42E0" w:rsidRDefault="0036389F" w:rsidP="002E454F">
            <w:pPr>
              <w:rPr>
                <w:sz w:val="18"/>
                <w:szCs w:val="18"/>
              </w:rPr>
            </w:pPr>
          </w:p>
        </w:tc>
      </w:tr>
      <w:tr w:rsidR="0036389F" w:rsidRPr="007E42E0" w14:paraId="500D2E74" w14:textId="77777777" w:rsidTr="00B90332">
        <w:tblPrEx>
          <w:tblCellMar>
            <w:left w:w="70" w:type="dxa"/>
            <w:right w:w="70" w:type="dxa"/>
          </w:tblCellMar>
        </w:tblPrEx>
        <w:trPr>
          <w:cantSplit/>
        </w:trPr>
        <w:tc>
          <w:tcPr>
            <w:tcW w:w="2480" w:type="dxa"/>
          </w:tcPr>
          <w:p w14:paraId="6B5D7DC3" w14:textId="77777777" w:rsidR="0036389F" w:rsidRPr="007E42E0" w:rsidRDefault="0036389F" w:rsidP="002E454F">
            <w:pPr>
              <w:pStyle w:val="Nadpis9"/>
              <w:rPr>
                <w:rFonts w:ascii="Times New Roman" w:hAnsi="Times New Roman"/>
                <w:b w:val="0"/>
                <w:lang w:val="cs-CZ" w:eastAsia="cs-CZ"/>
              </w:rPr>
            </w:pPr>
            <w:r w:rsidRPr="007E42E0">
              <w:rPr>
                <w:rFonts w:ascii="Times New Roman" w:hAnsi="Times New Roman"/>
                <w:b w:val="0"/>
                <w:lang w:val="cs-CZ" w:eastAsia="cs-CZ"/>
              </w:rPr>
              <w:t>Počet sedadel min. – max.:</w:t>
            </w:r>
          </w:p>
        </w:tc>
        <w:tc>
          <w:tcPr>
            <w:tcW w:w="6804" w:type="dxa"/>
          </w:tcPr>
          <w:p w14:paraId="7CAE9168" w14:textId="77777777" w:rsidR="0036389F" w:rsidRPr="007E42E0" w:rsidRDefault="0036389F" w:rsidP="002E454F">
            <w:pPr>
              <w:rPr>
                <w:sz w:val="18"/>
                <w:szCs w:val="18"/>
              </w:rPr>
            </w:pPr>
          </w:p>
        </w:tc>
      </w:tr>
      <w:tr w:rsidR="0036389F" w:rsidRPr="007E42E0" w14:paraId="2F10FCDB" w14:textId="77777777" w:rsidTr="00B90332">
        <w:tblPrEx>
          <w:tblCellMar>
            <w:left w:w="70" w:type="dxa"/>
            <w:right w:w="70" w:type="dxa"/>
          </w:tblCellMar>
        </w:tblPrEx>
        <w:trPr>
          <w:cantSplit/>
        </w:trPr>
        <w:tc>
          <w:tcPr>
            <w:tcW w:w="2480" w:type="dxa"/>
            <w:tcBorders>
              <w:bottom w:val="double" w:sz="4" w:space="0" w:color="auto"/>
            </w:tcBorders>
          </w:tcPr>
          <w:p w14:paraId="24BBF2BB"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6804" w:type="dxa"/>
            <w:tcBorders>
              <w:bottom w:val="double" w:sz="4" w:space="0" w:color="auto"/>
            </w:tcBorders>
          </w:tcPr>
          <w:p w14:paraId="595BBA90" w14:textId="77777777" w:rsidR="0036389F" w:rsidRPr="007E42E0" w:rsidRDefault="0036389F" w:rsidP="002E454F">
            <w:pPr>
              <w:rPr>
                <w:sz w:val="18"/>
                <w:szCs w:val="18"/>
              </w:rPr>
            </w:pPr>
          </w:p>
        </w:tc>
      </w:tr>
    </w:tbl>
    <w:p w14:paraId="39C12F88" w14:textId="77777777" w:rsidR="0036389F" w:rsidRPr="007E42E0" w:rsidRDefault="0036389F" w:rsidP="002E454F">
      <w:pPr>
        <w:rPr>
          <w:sz w:val="18"/>
          <w:szCs w:val="18"/>
          <w:lang w:eastAsia="x-none"/>
        </w:rPr>
      </w:pPr>
    </w:p>
    <w:p w14:paraId="4349434E"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Plošina pro kočárky a invalidní vozíky </w:t>
      </w:r>
    </w:p>
    <w:tbl>
      <w:tblPr>
        <w:tblW w:w="928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341"/>
        <w:gridCol w:w="7944"/>
      </w:tblGrid>
      <w:tr w:rsidR="0036389F" w:rsidRPr="007E42E0" w14:paraId="7B7B4221" w14:textId="77777777" w:rsidTr="00B90332">
        <w:tc>
          <w:tcPr>
            <w:tcW w:w="9285" w:type="dxa"/>
            <w:gridSpan w:val="2"/>
            <w:hideMark/>
          </w:tcPr>
          <w:p w14:paraId="6CA7EB70" w14:textId="77777777" w:rsidR="00C777B6"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Plošina pro přepravu c</w:t>
            </w:r>
            <w:r w:rsidR="00CA3C3F" w:rsidRPr="007E42E0">
              <w:rPr>
                <w:rFonts w:ascii="Times New Roman" w:hAnsi="Times New Roman"/>
                <w:lang w:val="cs-CZ" w:eastAsia="cs-CZ"/>
              </w:rPr>
              <w:t xml:space="preserve">estujícího na invalidním vozíku a </w:t>
            </w:r>
            <w:r w:rsidRPr="007E42E0">
              <w:rPr>
                <w:rFonts w:ascii="Times New Roman" w:hAnsi="Times New Roman"/>
                <w:lang w:val="cs-CZ" w:eastAsia="cs-CZ"/>
              </w:rPr>
              <w:t>pro kočárek v prostoru druhých dveří. Pro vytvoření místa lze použít sklopných sedadel pro cestující.</w:t>
            </w:r>
          </w:p>
          <w:p w14:paraId="01001B4E"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 xml:space="preserve"> </w:t>
            </w:r>
            <w:r w:rsidR="00C777B6" w:rsidRPr="007E42E0">
              <w:rPr>
                <w:rFonts w:ascii="Times New Roman" w:hAnsi="Times New Roman"/>
                <w:lang w:val="cs-CZ" w:eastAsia="cs-CZ"/>
              </w:rPr>
              <w:t>Plocha pro cestující na invalidním vozíku / s kočárkem – žlutá podlahová krytina s piktogramem.</w:t>
            </w:r>
          </w:p>
          <w:p w14:paraId="7C243D4C"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 xml:space="preserve">Zabezpečovací systém proti pohybu vozíku. </w:t>
            </w:r>
          </w:p>
          <w:p w14:paraId="15509522"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Manuálně ovládaná vyklápěcí plošina pro nástup a v</w:t>
            </w:r>
            <w:r w:rsidR="00DD1B74" w:rsidRPr="007E42E0">
              <w:rPr>
                <w:rFonts w:ascii="Times New Roman" w:hAnsi="Times New Roman"/>
                <w:lang w:val="cs-CZ" w:eastAsia="cs-CZ"/>
              </w:rPr>
              <w:t>ýstup osob na invalidním vozíku s minimální nosností 300 kg</w:t>
            </w:r>
          </w:p>
          <w:p w14:paraId="4F75F66B" w14:textId="77777777" w:rsidR="0036389F" w:rsidRPr="007E42E0" w:rsidRDefault="0036389F" w:rsidP="002E454F">
            <w:pPr>
              <w:pStyle w:val="Nadpis6"/>
              <w:rPr>
                <w:rFonts w:ascii="Times New Roman" w:hAnsi="Times New Roman"/>
                <w:lang w:val="cs-CZ" w:eastAsia="cs-CZ"/>
              </w:rPr>
            </w:pPr>
            <w:r w:rsidRPr="007E42E0">
              <w:rPr>
                <w:rFonts w:ascii="Times New Roman" w:hAnsi="Times New Roman"/>
                <w:lang w:val="cs-CZ" w:eastAsia="cs-CZ"/>
              </w:rPr>
              <w:t>Provedení podléhá souhlasu zadavatele.</w:t>
            </w:r>
          </w:p>
        </w:tc>
      </w:tr>
      <w:tr w:rsidR="0036389F" w:rsidRPr="007E42E0" w14:paraId="26D282E1" w14:textId="77777777" w:rsidTr="00B90332">
        <w:tc>
          <w:tcPr>
            <w:tcW w:w="1341" w:type="dxa"/>
            <w:hideMark/>
          </w:tcPr>
          <w:p w14:paraId="42A4F555"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4" w:type="dxa"/>
            <w:hideMark/>
          </w:tcPr>
          <w:p w14:paraId="4D6495C5"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2F295479" w14:textId="77777777" w:rsidTr="00B90332">
        <w:tc>
          <w:tcPr>
            <w:tcW w:w="1341" w:type="dxa"/>
            <w:hideMark/>
          </w:tcPr>
          <w:p w14:paraId="74F3C32F"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4" w:type="dxa"/>
          </w:tcPr>
          <w:p w14:paraId="4693CCEC" w14:textId="77777777" w:rsidR="0036389F" w:rsidRPr="007E42E0" w:rsidRDefault="0036389F" w:rsidP="002E454F">
            <w:pPr>
              <w:pStyle w:val="Nadpis6"/>
              <w:rPr>
                <w:rFonts w:ascii="Times New Roman" w:hAnsi="Times New Roman"/>
                <w:lang w:val="cs-CZ" w:eastAsia="cs-CZ"/>
              </w:rPr>
            </w:pPr>
          </w:p>
        </w:tc>
      </w:tr>
    </w:tbl>
    <w:p w14:paraId="5F9A7E85" w14:textId="77777777" w:rsidR="0036389F" w:rsidRPr="007E42E0" w:rsidRDefault="0036389F" w:rsidP="002E454F">
      <w:pPr>
        <w:rPr>
          <w:sz w:val="18"/>
          <w:szCs w:val="18"/>
        </w:rPr>
      </w:pPr>
    </w:p>
    <w:p w14:paraId="44F4A8FB"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Podlaha </w:t>
      </w:r>
    </w:p>
    <w:tbl>
      <w:tblPr>
        <w:tblW w:w="928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341"/>
        <w:gridCol w:w="7944"/>
      </w:tblGrid>
      <w:tr w:rsidR="0036389F" w:rsidRPr="007E42E0" w14:paraId="65B36B0B" w14:textId="77777777" w:rsidTr="00B90332">
        <w:tc>
          <w:tcPr>
            <w:tcW w:w="9285" w:type="dxa"/>
            <w:gridSpan w:val="2"/>
            <w:hideMark/>
          </w:tcPr>
          <w:p w14:paraId="790377E7"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Podlaha vozu je po celé délce bez schodů, sedadla mohou být na vyvýšené podestě (netýká se sedadel přístupných z plně nízkopodlažní části podlahy).</w:t>
            </w:r>
          </w:p>
          <w:p w14:paraId="151BC724"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Pokud jsou v podlaze víka pro přístup k součástem vozidla, nesmí ohrožovat ani omezovat pohyb cestujících.</w:t>
            </w:r>
          </w:p>
        </w:tc>
      </w:tr>
      <w:tr w:rsidR="0036389F" w:rsidRPr="007E42E0" w14:paraId="784E71A6" w14:textId="77777777" w:rsidTr="00B90332">
        <w:tc>
          <w:tcPr>
            <w:tcW w:w="1341" w:type="dxa"/>
            <w:hideMark/>
          </w:tcPr>
          <w:p w14:paraId="2F1E8354"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4" w:type="dxa"/>
            <w:hideMark/>
          </w:tcPr>
          <w:p w14:paraId="40A0EA6F"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501F1081" w14:textId="77777777" w:rsidTr="00B90332">
        <w:tc>
          <w:tcPr>
            <w:tcW w:w="1341" w:type="dxa"/>
            <w:hideMark/>
          </w:tcPr>
          <w:p w14:paraId="746AD886"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4" w:type="dxa"/>
          </w:tcPr>
          <w:p w14:paraId="42018A2F" w14:textId="77777777" w:rsidR="0036389F" w:rsidRPr="007E42E0" w:rsidRDefault="0036389F" w:rsidP="002E454F">
            <w:pPr>
              <w:pStyle w:val="Nadpis6"/>
              <w:rPr>
                <w:rFonts w:ascii="Times New Roman" w:hAnsi="Times New Roman"/>
                <w:lang w:val="cs-CZ" w:eastAsia="cs-CZ"/>
              </w:rPr>
            </w:pPr>
          </w:p>
        </w:tc>
      </w:tr>
    </w:tbl>
    <w:p w14:paraId="0416AE9C" w14:textId="0C083A3B" w:rsidR="0036389F" w:rsidRPr="00A07698" w:rsidRDefault="0036389F" w:rsidP="00A07698">
      <w:pPr>
        <w:rPr>
          <w:b/>
          <w:vanish/>
          <w:sz w:val="18"/>
          <w:szCs w:val="18"/>
        </w:rPr>
      </w:pPr>
    </w:p>
    <w:p w14:paraId="7BBB5777" w14:textId="2F1D377D" w:rsidR="00A07698" w:rsidRPr="007E42E0" w:rsidRDefault="00A07698" w:rsidP="00A07698">
      <w:pPr>
        <w:pStyle w:val="Odstavecseseznamem"/>
        <w:numPr>
          <w:ilvl w:val="1"/>
          <w:numId w:val="4"/>
        </w:numPr>
        <w:ind w:left="851" w:hanging="851"/>
        <w:rPr>
          <w:b/>
          <w:vanish/>
          <w:sz w:val="18"/>
          <w:szCs w:val="18"/>
        </w:rPr>
      </w:pPr>
      <w:r>
        <w:rPr>
          <w:b/>
          <w:vanish/>
          <w:sz w:val="18"/>
          <w:szCs w:val="18"/>
        </w:rPr>
        <w:t xml:space="preserve">Přístupy do vozu </w:t>
      </w:r>
    </w:p>
    <w:p w14:paraId="7535481F"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Počet a rozměry dveří </w:t>
      </w:r>
    </w:p>
    <w:tbl>
      <w:tblPr>
        <w:tblW w:w="928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99"/>
        <w:gridCol w:w="572"/>
        <w:gridCol w:w="7513"/>
      </w:tblGrid>
      <w:tr w:rsidR="0036389F" w:rsidRPr="007E42E0" w14:paraId="6E7CC3E9" w14:textId="77777777" w:rsidTr="00B90332">
        <w:trPr>
          <w:cantSplit/>
        </w:trPr>
        <w:tc>
          <w:tcPr>
            <w:tcW w:w="9284" w:type="dxa"/>
            <w:gridSpan w:val="3"/>
          </w:tcPr>
          <w:p w14:paraId="181CC8F9"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lastRenderedPageBreak/>
              <w:t>Alespoň čtyři dveře pro nástup a výstup cestujících na pravé straně vozu o min. šířce 1200 mm dveřního prostoru (měřeno bez madel) u všech dveří</w:t>
            </w:r>
          </w:p>
          <w:p w14:paraId="2356A7BD"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Křídla dveří pokud možno prosklená v celé výšce, odmrazování skel v přední polovině prvních dveří ofukováním teplým vzduchem nebo elektrické.</w:t>
            </w:r>
          </w:p>
          <w:p w14:paraId="4E6DC8BD" w14:textId="77777777" w:rsidR="0036389F" w:rsidRPr="007E42E0" w:rsidRDefault="0070561A" w:rsidP="00DD1B74">
            <w:pPr>
              <w:pStyle w:val="Nadpis6"/>
              <w:rPr>
                <w:rFonts w:ascii="Times New Roman" w:hAnsi="Times New Roman"/>
                <w:lang w:val="cs-CZ" w:eastAsia="cs-CZ"/>
              </w:rPr>
            </w:pPr>
            <w:r w:rsidRPr="007E42E0">
              <w:rPr>
                <w:rFonts w:ascii="Times New Roman" w:hAnsi="Times New Roman"/>
                <w:lang w:val="cs-CZ" w:eastAsia="cs-CZ"/>
              </w:rPr>
              <w:t xml:space="preserve">Dodavatel </w:t>
            </w:r>
            <w:r w:rsidR="0036389F" w:rsidRPr="007E42E0">
              <w:rPr>
                <w:rFonts w:ascii="Times New Roman" w:hAnsi="Times New Roman"/>
                <w:lang w:val="cs-CZ" w:eastAsia="cs-CZ"/>
              </w:rPr>
              <w:t xml:space="preserve">uvede nejmenší šířku mezi otevřenými křídly dveří, neuvažují se madla. </w:t>
            </w:r>
          </w:p>
          <w:p w14:paraId="64BAD4A6" w14:textId="77777777" w:rsidR="0036389F" w:rsidRPr="007E42E0" w:rsidRDefault="0070561A" w:rsidP="00DD1B74">
            <w:pPr>
              <w:pStyle w:val="Nadpis6"/>
              <w:rPr>
                <w:rFonts w:ascii="Times New Roman" w:hAnsi="Times New Roman"/>
                <w:lang w:val="cs-CZ" w:eastAsia="cs-CZ"/>
              </w:rPr>
            </w:pPr>
            <w:r w:rsidRPr="007E42E0">
              <w:rPr>
                <w:rFonts w:ascii="Times New Roman" w:hAnsi="Times New Roman"/>
                <w:lang w:val="cs-CZ" w:eastAsia="cs-CZ"/>
              </w:rPr>
              <w:t xml:space="preserve">Dodavatel </w:t>
            </w:r>
            <w:r w:rsidR="0036389F" w:rsidRPr="007E42E0">
              <w:rPr>
                <w:rFonts w:ascii="Times New Roman" w:hAnsi="Times New Roman"/>
                <w:lang w:val="cs-CZ" w:eastAsia="cs-CZ"/>
              </w:rPr>
              <w:t xml:space="preserve">uvede způsob odmrazování skel předních dveří. </w:t>
            </w:r>
          </w:p>
        </w:tc>
      </w:tr>
      <w:tr w:rsidR="0036389F" w:rsidRPr="007E42E0" w14:paraId="659FD9CE" w14:textId="77777777" w:rsidTr="00B90332">
        <w:trPr>
          <w:cantSplit/>
        </w:trPr>
        <w:tc>
          <w:tcPr>
            <w:tcW w:w="1771" w:type="dxa"/>
            <w:gridSpan w:val="2"/>
          </w:tcPr>
          <w:p w14:paraId="4374B928"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Šířka 1. dveří:</w:t>
            </w:r>
          </w:p>
        </w:tc>
        <w:tc>
          <w:tcPr>
            <w:tcW w:w="7513" w:type="dxa"/>
          </w:tcPr>
          <w:p w14:paraId="6FF00294" w14:textId="77777777" w:rsidR="0036389F" w:rsidRPr="007E42E0" w:rsidRDefault="0036389F" w:rsidP="002E454F">
            <w:pPr>
              <w:pStyle w:val="Nadpis6"/>
              <w:rPr>
                <w:rFonts w:ascii="Times New Roman" w:hAnsi="Times New Roman"/>
                <w:lang w:val="cs-CZ" w:eastAsia="cs-CZ"/>
              </w:rPr>
            </w:pPr>
          </w:p>
        </w:tc>
      </w:tr>
      <w:tr w:rsidR="0036389F" w:rsidRPr="007E42E0" w14:paraId="7E2420E6" w14:textId="77777777" w:rsidTr="00B90332">
        <w:trPr>
          <w:cantSplit/>
        </w:trPr>
        <w:tc>
          <w:tcPr>
            <w:tcW w:w="1771" w:type="dxa"/>
            <w:gridSpan w:val="2"/>
          </w:tcPr>
          <w:p w14:paraId="40739F5C"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Šířka 2. dveří:</w:t>
            </w:r>
          </w:p>
        </w:tc>
        <w:tc>
          <w:tcPr>
            <w:tcW w:w="7513" w:type="dxa"/>
          </w:tcPr>
          <w:p w14:paraId="2EB55900" w14:textId="77777777" w:rsidR="0036389F" w:rsidRPr="007E42E0" w:rsidRDefault="0036389F" w:rsidP="002E454F">
            <w:pPr>
              <w:pStyle w:val="Nadpis6"/>
              <w:rPr>
                <w:rFonts w:ascii="Times New Roman" w:hAnsi="Times New Roman"/>
                <w:lang w:val="cs-CZ" w:eastAsia="cs-CZ"/>
              </w:rPr>
            </w:pPr>
          </w:p>
        </w:tc>
      </w:tr>
      <w:tr w:rsidR="0036389F" w:rsidRPr="007E42E0" w14:paraId="5B3CD815" w14:textId="77777777" w:rsidTr="00B90332">
        <w:trPr>
          <w:cantSplit/>
        </w:trPr>
        <w:tc>
          <w:tcPr>
            <w:tcW w:w="1771" w:type="dxa"/>
            <w:gridSpan w:val="2"/>
          </w:tcPr>
          <w:p w14:paraId="4B0F17D5"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Šířka 3. dveří:</w:t>
            </w:r>
          </w:p>
        </w:tc>
        <w:tc>
          <w:tcPr>
            <w:tcW w:w="7513" w:type="dxa"/>
          </w:tcPr>
          <w:p w14:paraId="1D121F06" w14:textId="77777777" w:rsidR="0036389F" w:rsidRPr="007E42E0" w:rsidRDefault="0036389F" w:rsidP="002E454F">
            <w:pPr>
              <w:pStyle w:val="Nadpis6"/>
              <w:rPr>
                <w:rFonts w:ascii="Times New Roman" w:hAnsi="Times New Roman"/>
                <w:lang w:val="cs-CZ" w:eastAsia="cs-CZ"/>
              </w:rPr>
            </w:pPr>
          </w:p>
        </w:tc>
      </w:tr>
      <w:tr w:rsidR="0036389F" w:rsidRPr="007E42E0" w14:paraId="2009AE84" w14:textId="77777777" w:rsidTr="00B90332">
        <w:trPr>
          <w:cantSplit/>
        </w:trPr>
        <w:tc>
          <w:tcPr>
            <w:tcW w:w="1771" w:type="dxa"/>
            <w:gridSpan w:val="2"/>
            <w:tcBorders>
              <w:bottom w:val="single" w:sz="4" w:space="0" w:color="auto"/>
            </w:tcBorders>
          </w:tcPr>
          <w:p w14:paraId="483A9297"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Šířka 4. dveří:</w:t>
            </w:r>
          </w:p>
        </w:tc>
        <w:tc>
          <w:tcPr>
            <w:tcW w:w="7513" w:type="dxa"/>
            <w:tcBorders>
              <w:bottom w:val="single" w:sz="4" w:space="0" w:color="auto"/>
            </w:tcBorders>
          </w:tcPr>
          <w:p w14:paraId="0A169974" w14:textId="77777777" w:rsidR="0036389F" w:rsidRPr="007E42E0" w:rsidRDefault="0036389F" w:rsidP="002E454F">
            <w:pPr>
              <w:pStyle w:val="Nadpis6"/>
              <w:rPr>
                <w:rFonts w:ascii="Times New Roman" w:hAnsi="Times New Roman"/>
                <w:lang w:val="cs-CZ" w:eastAsia="cs-CZ"/>
              </w:rPr>
            </w:pPr>
          </w:p>
        </w:tc>
      </w:tr>
      <w:tr w:rsidR="0036389F" w:rsidRPr="007E42E0" w14:paraId="37634B3B" w14:textId="77777777" w:rsidTr="00B90332">
        <w:trPr>
          <w:cantSplit/>
        </w:trPr>
        <w:tc>
          <w:tcPr>
            <w:tcW w:w="1771" w:type="dxa"/>
            <w:gridSpan w:val="2"/>
            <w:tcBorders>
              <w:bottom w:val="single" w:sz="4" w:space="0" w:color="auto"/>
            </w:tcBorders>
          </w:tcPr>
          <w:p w14:paraId="2E78BA59"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Odmrazování skla předních dveří:</w:t>
            </w:r>
          </w:p>
        </w:tc>
        <w:tc>
          <w:tcPr>
            <w:tcW w:w="7513" w:type="dxa"/>
            <w:tcBorders>
              <w:bottom w:val="single" w:sz="4" w:space="0" w:color="auto"/>
            </w:tcBorders>
          </w:tcPr>
          <w:p w14:paraId="6891AB3E" w14:textId="77777777" w:rsidR="0036389F" w:rsidRPr="007E42E0" w:rsidRDefault="0036389F" w:rsidP="002E454F">
            <w:pPr>
              <w:pStyle w:val="Nadpis6"/>
              <w:rPr>
                <w:rFonts w:ascii="Times New Roman" w:hAnsi="Times New Roman"/>
                <w:lang w:val="cs-CZ" w:eastAsia="cs-CZ"/>
              </w:rPr>
            </w:pPr>
          </w:p>
        </w:tc>
      </w:tr>
      <w:tr w:rsidR="0036389F" w:rsidRPr="007E42E0" w14:paraId="33B219DC" w14:textId="77777777" w:rsidTr="00B90332">
        <w:trPr>
          <w:cantSplit/>
        </w:trPr>
        <w:tc>
          <w:tcPr>
            <w:tcW w:w="1771" w:type="dxa"/>
            <w:gridSpan w:val="2"/>
            <w:tcBorders>
              <w:top w:val="single" w:sz="4" w:space="0" w:color="auto"/>
              <w:bottom w:val="single" w:sz="12" w:space="0" w:color="auto"/>
            </w:tcBorders>
          </w:tcPr>
          <w:p w14:paraId="7749EAE0"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513" w:type="dxa"/>
            <w:tcBorders>
              <w:top w:val="single" w:sz="4" w:space="0" w:color="auto"/>
              <w:bottom w:val="single" w:sz="12" w:space="0" w:color="auto"/>
            </w:tcBorders>
          </w:tcPr>
          <w:p w14:paraId="69C48869" w14:textId="77777777" w:rsidR="0036389F" w:rsidRPr="007E42E0" w:rsidRDefault="0036389F" w:rsidP="002E454F">
            <w:pPr>
              <w:pStyle w:val="Nadpis6"/>
              <w:rPr>
                <w:rFonts w:ascii="Times New Roman" w:hAnsi="Times New Roman"/>
                <w:lang w:val="cs-CZ" w:eastAsia="cs-CZ"/>
              </w:rPr>
            </w:pPr>
          </w:p>
        </w:tc>
      </w:tr>
      <w:tr w:rsidR="0036389F" w:rsidRPr="007E42E0" w14:paraId="7E6DE30E" w14:textId="77777777" w:rsidTr="00B90332">
        <w:trPr>
          <w:cantSplit/>
        </w:trPr>
        <w:tc>
          <w:tcPr>
            <w:tcW w:w="9284" w:type="dxa"/>
            <w:gridSpan w:val="3"/>
            <w:tcBorders>
              <w:top w:val="single" w:sz="12" w:space="0" w:color="auto"/>
            </w:tcBorders>
          </w:tcPr>
          <w:p w14:paraId="5296CE1C"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Možnost blokace otevírání přední poloviny prvních dveří (pokud jsou použity dvoukřídlé dveře).</w:t>
            </w:r>
          </w:p>
        </w:tc>
      </w:tr>
      <w:tr w:rsidR="0036389F" w:rsidRPr="007E42E0" w14:paraId="418A607F" w14:textId="77777777" w:rsidTr="00B90332">
        <w:trPr>
          <w:cantSplit/>
        </w:trPr>
        <w:tc>
          <w:tcPr>
            <w:tcW w:w="1199" w:type="dxa"/>
          </w:tcPr>
          <w:p w14:paraId="58AC9CF3"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8085" w:type="dxa"/>
            <w:gridSpan w:val="2"/>
          </w:tcPr>
          <w:p w14:paraId="710E02B2"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336EE0A2" w14:textId="77777777" w:rsidTr="00B90332">
        <w:trPr>
          <w:cantSplit/>
        </w:trPr>
        <w:tc>
          <w:tcPr>
            <w:tcW w:w="1199" w:type="dxa"/>
          </w:tcPr>
          <w:p w14:paraId="74A4CF76"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8085" w:type="dxa"/>
            <w:gridSpan w:val="2"/>
          </w:tcPr>
          <w:p w14:paraId="71B7CE36" w14:textId="77777777" w:rsidR="0036389F" w:rsidRPr="007E42E0" w:rsidRDefault="0036389F" w:rsidP="002E454F">
            <w:pPr>
              <w:pStyle w:val="Nadpis6"/>
              <w:rPr>
                <w:rFonts w:ascii="Times New Roman" w:hAnsi="Times New Roman"/>
                <w:lang w:val="cs-CZ" w:eastAsia="cs-CZ"/>
              </w:rPr>
            </w:pPr>
          </w:p>
        </w:tc>
      </w:tr>
    </w:tbl>
    <w:p w14:paraId="3FAC79CC" w14:textId="77777777" w:rsidR="0036389F" w:rsidRPr="007E42E0" w:rsidRDefault="0036389F" w:rsidP="002E454F">
      <w:pPr>
        <w:rPr>
          <w:sz w:val="18"/>
          <w:szCs w:val="18"/>
        </w:rPr>
      </w:pPr>
    </w:p>
    <w:p w14:paraId="56C963DF"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Blokování rozjezdu s otevřenými dveřmi </w:t>
      </w:r>
    </w:p>
    <w:tbl>
      <w:tblPr>
        <w:tblW w:w="928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99"/>
        <w:gridCol w:w="8085"/>
      </w:tblGrid>
      <w:tr w:rsidR="0036389F" w:rsidRPr="007E42E0" w14:paraId="078C3468" w14:textId="77777777" w:rsidTr="00B90332">
        <w:trPr>
          <w:cantSplit/>
        </w:trPr>
        <w:tc>
          <w:tcPr>
            <w:tcW w:w="9284" w:type="dxa"/>
            <w:gridSpan w:val="2"/>
          </w:tcPr>
          <w:p w14:paraId="070936E9"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Blokování rozjezdu vozidla před dovřením všech dveří s výjimkou předních (a před sklopením plošiny pro nástup osob na invalidním vozíku do polohy pro jízdu).</w:t>
            </w:r>
          </w:p>
        </w:tc>
      </w:tr>
      <w:tr w:rsidR="0036389F" w:rsidRPr="007E42E0" w14:paraId="38BB5B52" w14:textId="77777777" w:rsidTr="00B90332">
        <w:trPr>
          <w:cantSplit/>
        </w:trPr>
        <w:tc>
          <w:tcPr>
            <w:tcW w:w="1199" w:type="dxa"/>
          </w:tcPr>
          <w:p w14:paraId="28C33042"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8085" w:type="dxa"/>
          </w:tcPr>
          <w:p w14:paraId="631F0979"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441FC75D" w14:textId="77777777" w:rsidTr="00B90332">
        <w:trPr>
          <w:cantSplit/>
        </w:trPr>
        <w:tc>
          <w:tcPr>
            <w:tcW w:w="1199" w:type="dxa"/>
          </w:tcPr>
          <w:p w14:paraId="06AB3601"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8085" w:type="dxa"/>
          </w:tcPr>
          <w:p w14:paraId="71437656" w14:textId="77777777" w:rsidR="0036389F" w:rsidRPr="007E42E0" w:rsidRDefault="0036389F" w:rsidP="002E454F">
            <w:pPr>
              <w:pStyle w:val="Nadpis6"/>
              <w:rPr>
                <w:rFonts w:ascii="Times New Roman" w:hAnsi="Times New Roman"/>
                <w:lang w:val="cs-CZ" w:eastAsia="cs-CZ"/>
              </w:rPr>
            </w:pPr>
          </w:p>
        </w:tc>
      </w:tr>
    </w:tbl>
    <w:p w14:paraId="12301A06" w14:textId="77777777" w:rsidR="0036389F" w:rsidRPr="007E42E0" w:rsidRDefault="0036389F" w:rsidP="002E454F">
      <w:pPr>
        <w:rPr>
          <w:sz w:val="18"/>
          <w:szCs w:val="18"/>
        </w:rPr>
      </w:pPr>
    </w:p>
    <w:p w14:paraId="5A63067C"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Bezpečnost dveří </w:t>
      </w:r>
    </w:p>
    <w:tbl>
      <w:tblPr>
        <w:tblW w:w="9289"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7943"/>
      </w:tblGrid>
      <w:tr w:rsidR="0036389F" w:rsidRPr="007E42E0" w14:paraId="2E913153" w14:textId="77777777" w:rsidTr="00B90332">
        <w:trPr>
          <w:cantSplit/>
        </w:trPr>
        <w:tc>
          <w:tcPr>
            <w:tcW w:w="9289" w:type="dxa"/>
            <w:gridSpan w:val="2"/>
          </w:tcPr>
          <w:p w14:paraId="23FCA6A1"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Dveře s jištěním proti sevření cestujícího s funkcí automatického otevření při kontaktu s překážkou</w:t>
            </w:r>
            <w:r w:rsidRPr="007E42E0">
              <w:rPr>
                <w:rFonts w:ascii="Times New Roman" w:hAnsi="Times New Roman"/>
                <w:i/>
                <w:lang w:val="cs-CZ" w:eastAsia="cs-CZ"/>
              </w:rPr>
              <w:t>.</w:t>
            </w:r>
            <w:r w:rsidRPr="007E42E0">
              <w:rPr>
                <w:rFonts w:ascii="Times New Roman" w:hAnsi="Times New Roman"/>
                <w:lang w:val="cs-CZ" w:eastAsia="cs-CZ"/>
              </w:rPr>
              <w:t xml:space="preserve"> Po automatické reverzaci se dveře mohou znovu zavřít až po dalším použití ovládacího prvku pro zavírání řidičem.</w:t>
            </w:r>
            <w:r w:rsidR="00FB1673" w:rsidRPr="007E42E0">
              <w:rPr>
                <w:rFonts w:ascii="Times New Roman" w:hAnsi="Times New Roman"/>
                <w:lang w:val="cs-CZ" w:eastAsia="cs-CZ"/>
              </w:rPr>
              <w:t xml:space="preserve"> </w:t>
            </w:r>
          </w:p>
        </w:tc>
      </w:tr>
      <w:tr w:rsidR="0036389F" w:rsidRPr="007E42E0" w14:paraId="583D16FE" w14:textId="77777777" w:rsidTr="00B90332">
        <w:trPr>
          <w:cantSplit/>
        </w:trPr>
        <w:tc>
          <w:tcPr>
            <w:tcW w:w="1346" w:type="dxa"/>
            <w:tcBorders>
              <w:top w:val="single" w:sz="4" w:space="0" w:color="auto"/>
              <w:bottom w:val="single" w:sz="4" w:space="0" w:color="auto"/>
            </w:tcBorders>
          </w:tcPr>
          <w:p w14:paraId="131E17E5"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top w:val="single" w:sz="4" w:space="0" w:color="auto"/>
              <w:bottom w:val="single" w:sz="4" w:space="0" w:color="auto"/>
            </w:tcBorders>
          </w:tcPr>
          <w:p w14:paraId="04875E66"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2C88E908" w14:textId="77777777" w:rsidTr="00B90332">
        <w:trPr>
          <w:cantSplit/>
        </w:trPr>
        <w:tc>
          <w:tcPr>
            <w:tcW w:w="1346" w:type="dxa"/>
            <w:tcBorders>
              <w:top w:val="single" w:sz="4" w:space="0" w:color="auto"/>
              <w:bottom w:val="single" w:sz="12" w:space="0" w:color="auto"/>
            </w:tcBorders>
          </w:tcPr>
          <w:p w14:paraId="3AA7E0FF"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top w:val="single" w:sz="4" w:space="0" w:color="auto"/>
              <w:bottom w:val="single" w:sz="12" w:space="0" w:color="auto"/>
            </w:tcBorders>
          </w:tcPr>
          <w:p w14:paraId="556F5E7E" w14:textId="77777777" w:rsidR="0036389F" w:rsidRPr="007E42E0" w:rsidRDefault="0036389F" w:rsidP="002E454F">
            <w:pPr>
              <w:pStyle w:val="Nadpis6"/>
              <w:rPr>
                <w:rFonts w:ascii="Times New Roman" w:hAnsi="Times New Roman"/>
                <w:lang w:val="cs-CZ" w:eastAsia="cs-CZ"/>
              </w:rPr>
            </w:pPr>
          </w:p>
        </w:tc>
      </w:tr>
      <w:tr w:rsidR="0036389F" w:rsidRPr="007E42E0" w14:paraId="5305FF17" w14:textId="77777777" w:rsidTr="00B90332">
        <w:trPr>
          <w:cantSplit/>
        </w:trPr>
        <w:tc>
          <w:tcPr>
            <w:tcW w:w="9289" w:type="dxa"/>
            <w:gridSpan w:val="2"/>
            <w:tcBorders>
              <w:top w:val="single" w:sz="12" w:space="0" w:color="auto"/>
              <w:bottom w:val="single" w:sz="4" w:space="0" w:color="auto"/>
            </w:tcBorders>
          </w:tcPr>
          <w:p w14:paraId="1B60A8E8"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 xml:space="preserve">Zvuková signalizace před zavřením dveří ovládaná ručně řidičem a automaticky pokračující během zavírání dveří. Funkce: stisknutím dvěma samostatnými tlačítky zavírání prvních a druhých až čtvrtých dveří se spouští zvuková a světelná výstražná signalizace, po uvolnění tlačítka se dveře za pokračující zvukové a světelné signalizace zavřou. </w:t>
            </w:r>
          </w:p>
          <w:p w14:paraId="663C8D51" w14:textId="77777777" w:rsidR="005730BE"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Signalizace se vypíná automaticky při dovření dveří.</w:t>
            </w:r>
            <w:r w:rsidR="005730BE" w:rsidRPr="007E42E0">
              <w:rPr>
                <w:rFonts w:ascii="Times New Roman" w:hAnsi="Times New Roman"/>
                <w:lang w:val="cs-CZ" w:eastAsia="cs-CZ"/>
              </w:rPr>
              <w:t xml:space="preserve"> </w:t>
            </w:r>
          </w:p>
          <w:p w14:paraId="3C064FBE" w14:textId="77777777" w:rsidR="0036389F" w:rsidRPr="007E42E0" w:rsidRDefault="005730BE" w:rsidP="002E454F">
            <w:pPr>
              <w:pStyle w:val="Nadpis5"/>
              <w:rPr>
                <w:rFonts w:ascii="Times New Roman" w:hAnsi="Times New Roman"/>
              </w:rPr>
            </w:pPr>
            <w:r w:rsidRPr="007E42E0">
              <w:rPr>
                <w:rFonts w:ascii="Times New Roman" w:hAnsi="Times New Roman"/>
              </w:rPr>
              <w:t>Na přístrojové desce – samostatné tlačítko pro signalizaci před zavíráním dveří.</w:t>
            </w:r>
          </w:p>
          <w:p w14:paraId="592DF467" w14:textId="77777777" w:rsidR="00DD1B74" w:rsidRPr="007E42E0" w:rsidRDefault="00DD1B74" w:rsidP="00DD1B74">
            <w:pPr>
              <w:pStyle w:val="Nadpis5"/>
              <w:rPr>
                <w:rFonts w:ascii="Times New Roman" w:hAnsi="Times New Roman"/>
              </w:rPr>
            </w:pPr>
            <w:r w:rsidRPr="007E42E0">
              <w:rPr>
                <w:rFonts w:ascii="Times New Roman" w:hAnsi="Times New Roman"/>
              </w:rPr>
              <w:t>Doba nutná k otevření nebo zavření všech dveří nesmí přesáhnout 3,0 sekundy. Dodavatel uvede dobu k otevření a zavření dveří v sekundách zaokrouhlených na jedno desetinné místo, tato doba se počítá od pokynu k otevření nebo zavření dveří (za předpokladu splněných podmínek k otevření nebo zavření dveří) do úplného otevření nebo zavření všech dveří cestujících. Dodavatel uvede dvě hodnoty, pokud se doba pro otevření a zavření navzájem liší. Do doby pro zavření se nezapočítává doba výstrahy před zavřením dveří.</w:t>
            </w:r>
          </w:p>
        </w:tc>
      </w:tr>
      <w:tr w:rsidR="0036389F" w:rsidRPr="007E42E0" w14:paraId="4CFEFE26" w14:textId="77777777" w:rsidTr="00B90332">
        <w:trPr>
          <w:cantSplit/>
        </w:trPr>
        <w:tc>
          <w:tcPr>
            <w:tcW w:w="1346" w:type="dxa"/>
            <w:tcBorders>
              <w:top w:val="single" w:sz="4" w:space="0" w:color="auto"/>
              <w:bottom w:val="single" w:sz="4" w:space="0" w:color="auto"/>
            </w:tcBorders>
          </w:tcPr>
          <w:p w14:paraId="2817EFDF"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top w:val="single" w:sz="4" w:space="0" w:color="auto"/>
              <w:bottom w:val="single" w:sz="4" w:space="0" w:color="auto"/>
            </w:tcBorders>
          </w:tcPr>
          <w:p w14:paraId="395A01AC"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60C17873" w14:textId="77777777" w:rsidTr="00B90332">
        <w:trPr>
          <w:cantSplit/>
        </w:trPr>
        <w:tc>
          <w:tcPr>
            <w:tcW w:w="1346" w:type="dxa"/>
            <w:tcBorders>
              <w:top w:val="single" w:sz="4" w:space="0" w:color="auto"/>
              <w:bottom w:val="single" w:sz="12" w:space="0" w:color="auto"/>
            </w:tcBorders>
          </w:tcPr>
          <w:p w14:paraId="6D68C966"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top w:val="single" w:sz="4" w:space="0" w:color="auto"/>
              <w:bottom w:val="single" w:sz="12" w:space="0" w:color="auto"/>
            </w:tcBorders>
          </w:tcPr>
          <w:p w14:paraId="680346D6" w14:textId="77777777" w:rsidR="0036389F" w:rsidRPr="007E42E0" w:rsidRDefault="0036389F" w:rsidP="002E454F">
            <w:pPr>
              <w:pStyle w:val="Nadpis6"/>
              <w:rPr>
                <w:rFonts w:ascii="Times New Roman" w:hAnsi="Times New Roman"/>
                <w:lang w:val="cs-CZ" w:eastAsia="cs-CZ"/>
              </w:rPr>
            </w:pPr>
          </w:p>
        </w:tc>
      </w:tr>
      <w:tr w:rsidR="009122FD" w:rsidRPr="007E42E0" w14:paraId="45444ED1" w14:textId="77777777" w:rsidTr="00CC6EE5">
        <w:trPr>
          <w:cantSplit/>
        </w:trPr>
        <w:tc>
          <w:tcPr>
            <w:tcW w:w="9289" w:type="dxa"/>
            <w:gridSpan w:val="2"/>
            <w:tcBorders>
              <w:top w:val="single" w:sz="4" w:space="0" w:color="auto"/>
              <w:bottom w:val="single" w:sz="2" w:space="0" w:color="auto"/>
            </w:tcBorders>
          </w:tcPr>
          <w:p w14:paraId="7936C584" w14:textId="77777777" w:rsidR="009122FD" w:rsidRPr="007E42E0" w:rsidRDefault="009122FD" w:rsidP="009122FD">
            <w:pPr>
              <w:pStyle w:val="Nadpis5"/>
              <w:rPr>
                <w:rFonts w:ascii="Times New Roman" w:hAnsi="Times New Roman"/>
              </w:rPr>
            </w:pPr>
            <w:r w:rsidRPr="007E42E0">
              <w:rPr>
                <w:rFonts w:ascii="Times New Roman" w:hAnsi="Times New Roman"/>
              </w:rPr>
              <w:t>Doba nutná k otevření nebo zavření všech dveří.</w:t>
            </w:r>
          </w:p>
        </w:tc>
      </w:tr>
      <w:tr w:rsidR="009122FD" w:rsidRPr="007E42E0" w14:paraId="1945674B" w14:textId="77777777" w:rsidTr="009122FD">
        <w:trPr>
          <w:cantSplit/>
        </w:trPr>
        <w:tc>
          <w:tcPr>
            <w:tcW w:w="1346" w:type="dxa"/>
            <w:tcBorders>
              <w:top w:val="single" w:sz="2" w:space="0" w:color="auto"/>
              <w:bottom w:val="single" w:sz="2" w:space="0" w:color="auto"/>
            </w:tcBorders>
          </w:tcPr>
          <w:p w14:paraId="6890771F" w14:textId="77777777" w:rsidR="009122FD" w:rsidRPr="007E42E0" w:rsidRDefault="009122FD" w:rsidP="009122FD">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top w:val="single" w:sz="2" w:space="0" w:color="auto"/>
              <w:bottom w:val="single" w:sz="2" w:space="0" w:color="auto"/>
            </w:tcBorders>
          </w:tcPr>
          <w:p w14:paraId="0936E03E" w14:textId="77777777" w:rsidR="009122FD" w:rsidRPr="007E42E0" w:rsidRDefault="009122FD" w:rsidP="009122FD">
            <w:pPr>
              <w:pStyle w:val="Nadpis6"/>
              <w:jc w:val="center"/>
              <w:rPr>
                <w:rFonts w:ascii="Times New Roman" w:hAnsi="Times New Roman"/>
                <w:lang w:val="cs-CZ" w:eastAsia="cs-CZ"/>
              </w:rPr>
            </w:pPr>
            <w:r w:rsidRPr="007E42E0">
              <w:rPr>
                <w:rFonts w:ascii="Times New Roman" w:hAnsi="Times New Roman"/>
              </w:rPr>
              <w:t xml:space="preserve">ANO </w:t>
            </w:r>
            <w:r w:rsidRPr="007E42E0">
              <w:rPr>
                <w:rFonts w:ascii="Times New Roman" w:hAnsi="Times New Roman"/>
              </w:rPr>
              <w:fldChar w:fldCharType="begin">
                <w:ffData>
                  <w:name w:val="Zaškrtávací1"/>
                  <w:enabled/>
                  <w:calcOnExit w:val="0"/>
                  <w:checkBox>
                    <w:sizeAuto/>
                    <w:default w:val="0"/>
                  </w:checkBox>
                </w:ffData>
              </w:fldChar>
            </w:r>
            <w:r w:rsidRPr="007E42E0">
              <w:rPr>
                <w:rFonts w:ascii="Times New Roman" w:hAnsi="Times New Roman"/>
              </w:rPr>
              <w:instrText xml:space="preserve"> FORMCHECKBOX </w:instrText>
            </w:r>
            <w:r w:rsidRPr="007E42E0">
              <w:rPr>
                <w:rFonts w:ascii="Times New Roman" w:hAnsi="Times New Roman"/>
              </w:rPr>
            </w:r>
            <w:r w:rsidRPr="007E42E0">
              <w:rPr>
                <w:rFonts w:ascii="Times New Roman" w:hAnsi="Times New Roman"/>
              </w:rPr>
              <w:fldChar w:fldCharType="separate"/>
            </w:r>
            <w:r w:rsidRPr="007E42E0">
              <w:rPr>
                <w:rFonts w:ascii="Times New Roman" w:hAnsi="Times New Roman"/>
              </w:rPr>
              <w:fldChar w:fldCharType="end"/>
            </w:r>
            <w:r w:rsidRPr="007E42E0">
              <w:rPr>
                <w:rFonts w:ascii="Times New Roman" w:hAnsi="Times New Roman"/>
              </w:rPr>
              <w:t xml:space="preserve">        NE </w:t>
            </w:r>
            <w:r w:rsidRPr="007E42E0">
              <w:rPr>
                <w:rFonts w:ascii="Times New Roman" w:hAnsi="Times New Roman"/>
              </w:rPr>
              <w:fldChar w:fldCharType="begin">
                <w:ffData>
                  <w:name w:val="Zaškrtávací2"/>
                  <w:enabled/>
                  <w:calcOnExit w:val="0"/>
                  <w:checkBox>
                    <w:sizeAuto/>
                    <w:default w:val="0"/>
                  </w:checkBox>
                </w:ffData>
              </w:fldChar>
            </w:r>
            <w:r w:rsidRPr="007E42E0">
              <w:rPr>
                <w:rFonts w:ascii="Times New Roman" w:hAnsi="Times New Roman"/>
              </w:rPr>
              <w:instrText xml:space="preserve"> FORMCHECKBOX </w:instrText>
            </w:r>
            <w:r w:rsidRPr="007E42E0">
              <w:rPr>
                <w:rFonts w:ascii="Times New Roman" w:hAnsi="Times New Roman"/>
              </w:rPr>
            </w:r>
            <w:r w:rsidRPr="007E42E0">
              <w:rPr>
                <w:rFonts w:ascii="Times New Roman" w:hAnsi="Times New Roman"/>
              </w:rPr>
              <w:fldChar w:fldCharType="separate"/>
            </w:r>
            <w:r w:rsidRPr="007E42E0">
              <w:rPr>
                <w:rFonts w:ascii="Times New Roman" w:hAnsi="Times New Roman"/>
              </w:rPr>
              <w:fldChar w:fldCharType="end"/>
            </w:r>
          </w:p>
        </w:tc>
      </w:tr>
      <w:tr w:rsidR="009122FD" w:rsidRPr="007E42E0" w14:paraId="18EEEABF" w14:textId="77777777" w:rsidTr="009122FD">
        <w:trPr>
          <w:cantSplit/>
        </w:trPr>
        <w:tc>
          <w:tcPr>
            <w:tcW w:w="1346" w:type="dxa"/>
            <w:tcBorders>
              <w:top w:val="single" w:sz="2" w:space="0" w:color="auto"/>
              <w:bottom w:val="single" w:sz="12" w:space="0" w:color="auto"/>
            </w:tcBorders>
          </w:tcPr>
          <w:p w14:paraId="169867A3" w14:textId="77777777" w:rsidR="009122FD" w:rsidRPr="007E42E0" w:rsidRDefault="009122FD" w:rsidP="009122FD">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top w:val="single" w:sz="2" w:space="0" w:color="auto"/>
              <w:bottom w:val="single" w:sz="12" w:space="0" w:color="auto"/>
            </w:tcBorders>
          </w:tcPr>
          <w:p w14:paraId="6FCCA550" w14:textId="77777777" w:rsidR="009122FD" w:rsidRPr="007E42E0" w:rsidRDefault="009122FD" w:rsidP="009122FD">
            <w:pPr>
              <w:pStyle w:val="Nadpis6"/>
              <w:rPr>
                <w:rFonts w:ascii="Times New Roman" w:hAnsi="Times New Roman"/>
                <w:lang w:val="cs-CZ" w:eastAsia="cs-CZ"/>
              </w:rPr>
            </w:pPr>
          </w:p>
        </w:tc>
      </w:tr>
      <w:tr w:rsidR="009122FD" w:rsidRPr="007E42E0" w14:paraId="29246368" w14:textId="77777777" w:rsidTr="00B90332">
        <w:trPr>
          <w:cantSplit/>
        </w:trPr>
        <w:tc>
          <w:tcPr>
            <w:tcW w:w="9289" w:type="dxa"/>
            <w:gridSpan w:val="2"/>
            <w:tcBorders>
              <w:top w:val="single" w:sz="12" w:space="0" w:color="auto"/>
            </w:tcBorders>
          </w:tcPr>
          <w:p w14:paraId="20B05E75" w14:textId="77777777" w:rsidR="009122FD" w:rsidRPr="007E42E0" w:rsidRDefault="009122FD" w:rsidP="009122FD">
            <w:pPr>
              <w:pStyle w:val="Nadpis5"/>
              <w:rPr>
                <w:rFonts w:ascii="Times New Roman" w:hAnsi="Times New Roman"/>
                <w:lang w:val="cs-CZ" w:eastAsia="cs-CZ"/>
              </w:rPr>
            </w:pPr>
            <w:r w:rsidRPr="007E42E0">
              <w:rPr>
                <w:rFonts w:ascii="Times New Roman" w:hAnsi="Times New Roman"/>
                <w:lang w:val="cs-CZ" w:eastAsia="cs-CZ"/>
              </w:rPr>
              <w:t>Samostatná zvuková a světelná signalizace předních dveří nezávislá na zadních.</w:t>
            </w:r>
          </w:p>
        </w:tc>
      </w:tr>
      <w:tr w:rsidR="009122FD" w:rsidRPr="007E42E0" w14:paraId="54FA315B" w14:textId="77777777" w:rsidTr="00B90332">
        <w:trPr>
          <w:cantSplit/>
        </w:trPr>
        <w:tc>
          <w:tcPr>
            <w:tcW w:w="1346" w:type="dxa"/>
          </w:tcPr>
          <w:p w14:paraId="74064965" w14:textId="77777777" w:rsidR="009122FD" w:rsidRPr="007E42E0" w:rsidRDefault="009122FD" w:rsidP="009122FD">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Pr>
          <w:p w14:paraId="303AA5DF" w14:textId="77777777" w:rsidR="009122FD" w:rsidRPr="007E42E0" w:rsidRDefault="009122FD" w:rsidP="009122FD">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9122FD" w:rsidRPr="007E42E0" w14:paraId="4DEDCCB1" w14:textId="77777777" w:rsidTr="00B90332">
        <w:trPr>
          <w:cantSplit/>
        </w:trPr>
        <w:tc>
          <w:tcPr>
            <w:tcW w:w="1346" w:type="dxa"/>
          </w:tcPr>
          <w:p w14:paraId="1D4445A1" w14:textId="77777777" w:rsidR="009122FD" w:rsidRPr="007E42E0" w:rsidRDefault="009122FD" w:rsidP="009122FD">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Pr>
          <w:p w14:paraId="5F2FF599" w14:textId="77777777" w:rsidR="009122FD" w:rsidRPr="007E42E0" w:rsidRDefault="009122FD" w:rsidP="009122FD">
            <w:pPr>
              <w:jc w:val="center"/>
              <w:rPr>
                <w:sz w:val="18"/>
                <w:szCs w:val="18"/>
              </w:rPr>
            </w:pPr>
          </w:p>
        </w:tc>
      </w:tr>
      <w:tr w:rsidR="009122FD" w:rsidRPr="007E42E0" w14:paraId="44C03970" w14:textId="77777777" w:rsidTr="00B90332">
        <w:trPr>
          <w:cantSplit/>
        </w:trPr>
        <w:tc>
          <w:tcPr>
            <w:tcW w:w="9289" w:type="dxa"/>
            <w:gridSpan w:val="2"/>
            <w:tcBorders>
              <w:top w:val="single" w:sz="12" w:space="0" w:color="auto"/>
              <w:bottom w:val="single" w:sz="4" w:space="0" w:color="auto"/>
            </w:tcBorders>
          </w:tcPr>
          <w:p w14:paraId="36D28189" w14:textId="77777777" w:rsidR="009122FD" w:rsidRPr="007E42E0" w:rsidRDefault="009122FD" w:rsidP="009122FD">
            <w:pPr>
              <w:pStyle w:val="Nadpis5"/>
              <w:rPr>
                <w:rFonts w:ascii="Times New Roman" w:hAnsi="Times New Roman"/>
                <w:lang w:val="cs-CZ" w:eastAsia="cs-CZ"/>
              </w:rPr>
            </w:pPr>
            <w:r w:rsidRPr="007E42E0">
              <w:rPr>
                <w:rFonts w:ascii="Times New Roman" w:hAnsi="Times New Roman"/>
                <w:lang w:val="cs-CZ" w:eastAsia="cs-CZ"/>
              </w:rPr>
              <w:t>Proces zavírání dveří musí být možné kdykoliv zastavit povelem k otevření dveří.</w:t>
            </w:r>
          </w:p>
        </w:tc>
      </w:tr>
      <w:tr w:rsidR="009122FD" w:rsidRPr="007E42E0" w14:paraId="65DAB6A7" w14:textId="77777777" w:rsidTr="00B90332">
        <w:trPr>
          <w:cantSplit/>
        </w:trPr>
        <w:tc>
          <w:tcPr>
            <w:tcW w:w="1346" w:type="dxa"/>
            <w:tcBorders>
              <w:top w:val="single" w:sz="4" w:space="0" w:color="auto"/>
              <w:bottom w:val="single" w:sz="4" w:space="0" w:color="auto"/>
            </w:tcBorders>
          </w:tcPr>
          <w:p w14:paraId="1D686145" w14:textId="77777777" w:rsidR="009122FD" w:rsidRPr="007E42E0" w:rsidRDefault="009122FD" w:rsidP="009122FD">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top w:val="single" w:sz="4" w:space="0" w:color="auto"/>
              <w:bottom w:val="single" w:sz="4" w:space="0" w:color="auto"/>
            </w:tcBorders>
          </w:tcPr>
          <w:p w14:paraId="486856E7" w14:textId="77777777" w:rsidR="009122FD" w:rsidRPr="007E42E0" w:rsidRDefault="009122FD" w:rsidP="009122FD">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9122FD" w:rsidRPr="007E42E0" w14:paraId="3FEC1AD3" w14:textId="77777777" w:rsidTr="00B90332">
        <w:trPr>
          <w:cantSplit/>
        </w:trPr>
        <w:tc>
          <w:tcPr>
            <w:tcW w:w="1346" w:type="dxa"/>
            <w:tcBorders>
              <w:top w:val="single" w:sz="4" w:space="0" w:color="auto"/>
              <w:bottom w:val="double" w:sz="4" w:space="0" w:color="auto"/>
            </w:tcBorders>
          </w:tcPr>
          <w:p w14:paraId="129E2399" w14:textId="77777777" w:rsidR="009122FD" w:rsidRPr="007E42E0" w:rsidRDefault="009122FD" w:rsidP="009122FD">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top w:val="single" w:sz="4" w:space="0" w:color="auto"/>
              <w:bottom w:val="double" w:sz="4" w:space="0" w:color="auto"/>
            </w:tcBorders>
          </w:tcPr>
          <w:p w14:paraId="57C872E2" w14:textId="77777777" w:rsidR="009122FD" w:rsidRPr="007E42E0" w:rsidRDefault="009122FD" w:rsidP="009122FD">
            <w:pPr>
              <w:pStyle w:val="Nadpis6"/>
              <w:rPr>
                <w:rFonts w:ascii="Times New Roman" w:hAnsi="Times New Roman"/>
                <w:lang w:val="cs-CZ" w:eastAsia="cs-CZ"/>
              </w:rPr>
            </w:pPr>
          </w:p>
        </w:tc>
      </w:tr>
    </w:tbl>
    <w:p w14:paraId="5FCDD882" w14:textId="77777777" w:rsidR="0036389F" w:rsidRPr="007E42E0" w:rsidRDefault="0036389F" w:rsidP="002E454F">
      <w:pPr>
        <w:rPr>
          <w:sz w:val="18"/>
          <w:szCs w:val="18"/>
        </w:rPr>
      </w:pPr>
    </w:p>
    <w:p w14:paraId="76F7D47B" w14:textId="77777777" w:rsidR="009122FD" w:rsidRPr="007E42E0" w:rsidRDefault="009122FD" w:rsidP="009122FD">
      <w:pPr>
        <w:pStyle w:val="Podnadpis"/>
        <w:rPr>
          <w:rFonts w:ascii="Times New Roman" w:hAnsi="Times New Roman"/>
          <w:sz w:val="18"/>
          <w:szCs w:val="18"/>
        </w:rPr>
      </w:pPr>
      <w:proofErr w:type="spellStart"/>
      <w:r w:rsidRPr="007E42E0">
        <w:rPr>
          <w:rFonts w:ascii="Times New Roman" w:hAnsi="Times New Roman"/>
          <w:sz w:val="18"/>
          <w:szCs w:val="18"/>
          <w:lang w:val="cs-CZ"/>
        </w:rPr>
        <w:t>Antikolizní</w:t>
      </w:r>
      <w:proofErr w:type="spellEnd"/>
      <w:r w:rsidRPr="007E42E0">
        <w:rPr>
          <w:rFonts w:ascii="Times New Roman" w:hAnsi="Times New Roman"/>
          <w:sz w:val="18"/>
          <w:szCs w:val="18"/>
          <w:lang w:val="cs-CZ"/>
        </w:rPr>
        <w:t xml:space="preserve"> systém</w:t>
      </w:r>
    </w:p>
    <w:tbl>
      <w:tblPr>
        <w:tblW w:w="9289"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7943"/>
      </w:tblGrid>
      <w:tr w:rsidR="009122FD" w:rsidRPr="007E42E0" w14:paraId="2AB40F79" w14:textId="77777777" w:rsidTr="00CC6EE5">
        <w:trPr>
          <w:cantSplit/>
        </w:trPr>
        <w:tc>
          <w:tcPr>
            <w:tcW w:w="9289" w:type="dxa"/>
            <w:gridSpan w:val="2"/>
            <w:tcBorders>
              <w:top w:val="double" w:sz="4" w:space="0" w:color="auto"/>
              <w:bottom w:val="single" w:sz="4" w:space="0" w:color="auto"/>
            </w:tcBorders>
          </w:tcPr>
          <w:p w14:paraId="1C9F6A0C" w14:textId="77777777" w:rsidR="009122FD" w:rsidRPr="007E42E0" w:rsidRDefault="009122FD" w:rsidP="009122FD">
            <w:pPr>
              <w:pStyle w:val="Nadpis5"/>
              <w:tabs>
                <w:tab w:val="clear" w:pos="270"/>
                <w:tab w:val="num" w:pos="2160"/>
              </w:tabs>
              <w:ind w:left="2160" w:hanging="360"/>
              <w:rPr>
                <w:rFonts w:ascii="Times New Roman" w:hAnsi="Times New Roman"/>
              </w:rPr>
            </w:pPr>
            <w:proofErr w:type="spellStart"/>
            <w:r w:rsidRPr="007E42E0">
              <w:rPr>
                <w:rFonts w:ascii="Times New Roman" w:hAnsi="Times New Roman"/>
              </w:rPr>
              <w:t>Antikolizní</w:t>
            </w:r>
            <w:proofErr w:type="spellEnd"/>
            <w:r w:rsidRPr="007E42E0">
              <w:rPr>
                <w:rFonts w:ascii="Times New Roman" w:hAnsi="Times New Roman"/>
              </w:rPr>
              <w:t xml:space="preserve"> systém s vizuální a akustickou signalizací v minimálním rozsahu: a) výstraha před přední kolizí (chodec, cyklista, překážka ad.); b) výstraha před boční kolizí (chodec, cyklista, překážka ad.); c) funkce sledování a varování před nízkou vzdáleností vpředu jedoucího vozidla; d) možnost zablokování uživatelského nastavení parametrů řidičem (nastavení pouze servisem); </w:t>
            </w:r>
          </w:p>
        </w:tc>
      </w:tr>
      <w:tr w:rsidR="009122FD" w:rsidRPr="007E42E0" w14:paraId="30C379AF" w14:textId="77777777" w:rsidTr="00CC6EE5">
        <w:trPr>
          <w:cantSplit/>
        </w:trPr>
        <w:tc>
          <w:tcPr>
            <w:tcW w:w="1346" w:type="dxa"/>
            <w:tcBorders>
              <w:top w:val="single" w:sz="4" w:space="0" w:color="auto"/>
              <w:bottom w:val="single" w:sz="4" w:space="0" w:color="auto"/>
            </w:tcBorders>
          </w:tcPr>
          <w:p w14:paraId="58C268E0" w14:textId="77777777" w:rsidR="009122FD" w:rsidRPr="007E42E0" w:rsidRDefault="009122FD" w:rsidP="00CC6EE5">
            <w:pPr>
              <w:pStyle w:val="Nadpis9"/>
              <w:rPr>
                <w:rFonts w:ascii="Times New Roman" w:hAnsi="Times New Roman"/>
              </w:rPr>
            </w:pPr>
            <w:r w:rsidRPr="007E42E0">
              <w:rPr>
                <w:rFonts w:ascii="Times New Roman" w:hAnsi="Times New Roman"/>
              </w:rPr>
              <w:t>Odpověď:</w:t>
            </w:r>
          </w:p>
        </w:tc>
        <w:tc>
          <w:tcPr>
            <w:tcW w:w="7943" w:type="dxa"/>
            <w:tcBorders>
              <w:top w:val="single" w:sz="4" w:space="0" w:color="auto"/>
              <w:bottom w:val="single" w:sz="4" w:space="0" w:color="auto"/>
            </w:tcBorders>
          </w:tcPr>
          <w:p w14:paraId="353E4400" w14:textId="77777777" w:rsidR="009122FD" w:rsidRPr="007E42E0" w:rsidRDefault="009122FD" w:rsidP="00CC6EE5">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9122FD" w:rsidRPr="007E42E0" w14:paraId="15D3B242" w14:textId="77777777" w:rsidTr="00CC6EE5">
        <w:trPr>
          <w:cantSplit/>
        </w:trPr>
        <w:tc>
          <w:tcPr>
            <w:tcW w:w="1346" w:type="dxa"/>
            <w:tcBorders>
              <w:top w:val="single" w:sz="4" w:space="0" w:color="auto"/>
              <w:bottom w:val="double" w:sz="4" w:space="0" w:color="auto"/>
            </w:tcBorders>
          </w:tcPr>
          <w:p w14:paraId="56200591" w14:textId="77777777" w:rsidR="009122FD" w:rsidRPr="007E42E0" w:rsidRDefault="009122FD" w:rsidP="00CC6EE5">
            <w:pPr>
              <w:pStyle w:val="Nadpis9"/>
              <w:rPr>
                <w:rFonts w:ascii="Times New Roman" w:hAnsi="Times New Roman"/>
              </w:rPr>
            </w:pPr>
            <w:r w:rsidRPr="007E42E0">
              <w:rPr>
                <w:rFonts w:ascii="Times New Roman" w:hAnsi="Times New Roman"/>
              </w:rPr>
              <w:t>Komentář:</w:t>
            </w:r>
          </w:p>
        </w:tc>
        <w:tc>
          <w:tcPr>
            <w:tcW w:w="7943" w:type="dxa"/>
            <w:tcBorders>
              <w:top w:val="single" w:sz="4" w:space="0" w:color="auto"/>
              <w:bottom w:val="double" w:sz="4" w:space="0" w:color="auto"/>
            </w:tcBorders>
          </w:tcPr>
          <w:p w14:paraId="25826119" w14:textId="77777777" w:rsidR="009122FD" w:rsidRPr="007E42E0" w:rsidRDefault="009122FD" w:rsidP="00CC6EE5">
            <w:pPr>
              <w:pStyle w:val="Nadpis6"/>
              <w:rPr>
                <w:rFonts w:ascii="Times New Roman" w:hAnsi="Times New Roman"/>
              </w:rPr>
            </w:pPr>
          </w:p>
        </w:tc>
      </w:tr>
    </w:tbl>
    <w:p w14:paraId="2DCA549A" w14:textId="71C7B9BF" w:rsidR="0036389F" w:rsidRPr="00A07698" w:rsidRDefault="0036389F" w:rsidP="00A07698">
      <w:pPr>
        <w:rPr>
          <w:b/>
          <w:vanish/>
          <w:sz w:val="18"/>
          <w:szCs w:val="18"/>
        </w:rPr>
      </w:pPr>
    </w:p>
    <w:p w14:paraId="3FD336A3" w14:textId="6AB47B24" w:rsidR="00A07698" w:rsidRPr="007E42E0" w:rsidRDefault="00A07698" w:rsidP="00A07698">
      <w:pPr>
        <w:pStyle w:val="Odstavecseseznamem"/>
        <w:numPr>
          <w:ilvl w:val="1"/>
          <w:numId w:val="4"/>
        </w:numPr>
        <w:ind w:left="851" w:hanging="851"/>
        <w:rPr>
          <w:b/>
          <w:vanish/>
          <w:sz w:val="18"/>
          <w:szCs w:val="18"/>
        </w:rPr>
      </w:pPr>
      <w:r>
        <w:rPr>
          <w:b/>
          <w:vanish/>
          <w:sz w:val="18"/>
          <w:szCs w:val="18"/>
        </w:rPr>
        <w:t xml:space="preserve">Olakování </w:t>
      </w:r>
    </w:p>
    <w:p w14:paraId="461C52EB"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Olakování karoserie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6"/>
        <w:gridCol w:w="7088"/>
      </w:tblGrid>
      <w:tr w:rsidR="0036389F" w:rsidRPr="007E42E0" w14:paraId="11EB656C" w14:textId="77777777" w:rsidTr="00B90332">
        <w:trPr>
          <w:cantSplit/>
        </w:trPr>
        <w:tc>
          <w:tcPr>
            <w:tcW w:w="9284" w:type="dxa"/>
            <w:gridSpan w:val="2"/>
            <w:tcBorders>
              <w:top w:val="double" w:sz="4" w:space="0" w:color="auto"/>
              <w:left w:val="double" w:sz="4" w:space="0" w:color="auto"/>
              <w:right w:val="double" w:sz="4" w:space="0" w:color="auto"/>
            </w:tcBorders>
          </w:tcPr>
          <w:p w14:paraId="47A5C9FA"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lastRenderedPageBreak/>
              <w:t xml:space="preserve">Životnost laku nejméně 7 let při denním mytí v automatických myčkách s rotačními kartáči. </w:t>
            </w:r>
          </w:p>
          <w:p w14:paraId="3E425609" w14:textId="77777777" w:rsidR="0036389F" w:rsidRPr="007E42E0" w:rsidRDefault="00A40131" w:rsidP="002E454F">
            <w:pPr>
              <w:pStyle w:val="Nadpis5"/>
              <w:rPr>
                <w:rFonts w:ascii="Times New Roman" w:hAnsi="Times New Roman"/>
                <w:lang w:val="cs-CZ" w:eastAsia="cs-CZ"/>
              </w:rPr>
            </w:pPr>
            <w:r w:rsidRPr="007E42E0">
              <w:rPr>
                <w:rFonts w:ascii="Times New Roman" w:hAnsi="Times New Roman"/>
                <w:lang w:val="cs-CZ" w:eastAsia="cs-CZ"/>
              </w:rPr>
              <w:t>Barevné provedení RAL 9010 – bílá, RAL 5015 – modrá, RAL 9006 –</w:t>
            </w:r>
            <w:r w:rsidR="001744FC" w:rsidRPr="007E42E0">
              <w:rPr>
                <w:rFonts w:ascii="Times New Roman" w:hAnsi="Times New Roman"/>
                <w:lang w:val="cs-CZ" w:eastAsia="cs-CZ"/>
              </w:rPr>
              <w:t xml:space="preserve"> stříbrná</w:t>
            </w:r>
            <w:r w:rsidR="00727E0E" w:rsidRPr="007E42E0">
              <w:rPr>
                <w:rFonts w:ascii="Times New Roman" w:hAnsi="Times New Roman"/>
                <w:lang w:val="cs-CZ" w:eastAsia="cs-CZ"/>
              </w:rPr>
              <w:t>, RAL 9017 – černá.  Provedení</w:t>
            </w:r>
            <w:r w:rsidR="00D611C7" w:rsidRPr="007E42E0">
              <w:rPr>
                <w:rFonts w:ascii="Times New Roman" w:hAnsi="Times New Roman"/>
                <w:lang w:val="cs-CZ" w:eastAsia="cs-CZ"/>
              </w:rPr>
              <w:t xml:space="preserve"> podléhá schválení</w:t>
            </w:r>
            <w:r w:rsidRPr="007E42E0">
              <w:rPr>
                <w:rFonts w:ascii="Times New Roman" w:hAnsi="Times New Roman"/>
                <w:lang w:val="cs-CZ" w:eastAsia="cs-CZ"/>
              </w:rPr>
              <w:t xml:space="preserve"> zadavatele</w:t>
            </w:r>
            <w:r w:rsidR="00D611C7" w:rsidRPr="007E42E0">
              <w:rPr>
                <w:rFonts w:ascii="Times New Roman" w:hAnsi="Times New Roman"/>
                <w:lang w:val="cs-CZ" w:eastAsia="cs-CZ"/>
              </w:rPr>
              <w:t>.</w:t>
            </w:r>
          </w:p>
        </w:tc>
      </w:tr>
      <w:tr w:rsidR="0036389F" w:rsidRPr="007E42E0" w14:paraId="27B77184" w14:textId="77777777" w:rsidTr="00B90332">
        <w:trPr>
          <w:cantSplit/>
        </w:trPr>
        <w:tc>
          <w:tcPr>
            <w:tcW w:w="2196" w:type="dxa"/>
            <w:tcBorders>
              <w:left w:val="double" w:sz="4" w:space="0" w:color="auto"/>
            </w:tcBorders>
          </w:tcPr>
          <w:p w14:paraId="0E9EA506"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088" w:type="dxa"/>
            <w:tcBorders>
              <w:right w:val="double" w:sz="4" w:space="0" w:color="auto"/>
            </w:tcBorders>
          </w:tcPr>
          <w:p w14:paraId="772D80E9"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4A9EBBE2" w14:textId="77777777" w:rsidTr="00B90332">
        <w:tc>
          <w:tcPr>
            <w:tcW w:w="2196" w:type="dxa"/>
            <w:tcBorders>
              <w:left w:val="double" w:sz="4" w:space="0" w:color="auto"/>
            </w:tcBorders>
          </w:tcPr>
          <w:p w14:paraId="438AACFE"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Druh vrchního laku:</w:t>
            </w:r>
          </w:p>
        </w:tc>
        <w:tc>
          <w:tcPr>
            <w:tcW w:w="7088" w:type="dxa"/>
            <w:tcBorders>
              <w:right w:val="double" w:sz="4" w:space="0" w:color="auto"/>
            </w:tcBorders>
          </w:tcPr>
          <w:p w14:paraId="3A1B7686" w14:textId="77777777" w:rsidR="0036389F" w:rsidRPr="007E42E0" w:rsidRDefault="0036389F" w:rsidP="002E454F">
            <w:pPr>
              <w:pStyle w:val="Nadpis6"/>
              <w:rPr>
                <w:rFonts w:ascii="Times New Roman" w:hAnsi="Times New Roman"/>
                <w:lang w:val="cs-CZ" w:eastAsia="cs-CZ"/>
              </w:rPr>
            </w:pPr>
          </w:p>
        </w:tc>
      </w:tr>
      <w:tr w:rsidR="0036389F" w:rsidRPr="007E42E0" w14:paraId="4C80952F" w14:textId="77777777" w:rsidTr="00B90332">
        <w:tc>
          <w:tcPr>
            <w:tcW w:w="2196" w:type="dxa"/>
            <w:tcBorders>
              <w:left w:val="double" w:sz="4" w:space="0" w:color="auto"/>
              <w:bottom w:val="double" w:sz="4" w:space="0" w:color="auto"/>
            </w:tcBorders>
          </w:tcPr>
          <w:p w14:paraId="469AB8B3"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088" w:type="dxa"/>
            <w:tcBorders>
              <w:bottom w:val="double" w:sz="4" w:space="0" w:color="auto"/>
              <w:right w:val="double" w:sz="4" w:space="0" w:color="auto"/>
            </w:tcBorders>
          </w:tcPr>
          <w:p w14:paraId="38AC7E93" w14:textId="77777777" w:rsidR="0036389F" w:rsidRPr="007E42E0" w:rsidRDefault="0036389F" w:rsidP="002E454F">
            <w:pPr>
              <w:pStyle w:val="Nadpis6"/>
              <w:rPr>
                <w:rFonts w:ascii="Times New Roman" w:hAnsi="Times New Roman"/>
                <w:lang w:val="cs-CZ" w:eastAsia="cs-CZ"/>
              </w:rPr>
            </w:pPr>
          </w:p>
        </w:tc>
      </w:tr>
    </w:tbl>
    <w:p w14:paraId="7BE8065C" w14:textId="77777777" w:rsidR="0036389F" w:rsidRPr="007E42E0" w:rsidRDefault="0036389F" w:rsidP="002E454F">
      <w:pPr>
        <w:rPr>
          <w:sz w:val="18"/>
          <w:szCs w:val="18"/>
        </w:rPr>
      </w:pPr>
    </w:p>
    <w:p w14:paraId="0F48F2E8"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Antikorozní úprava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99"/>
        <w:gridCol w:w="8085"/>
      </w:tblGrid>
      <w:tr w:rsidR="0036389F" w:rsidRPr="007E42E0" w14:paraId="71FC0A62" w14:textId="77777777" w:rsidTr="00B90332">
        <w:trPr>
          <w:cantSplit/>
        </w:trPr>
        <w:tc>
          <w:tcPr>
            <w:tcW w:w="9284" w:type="dxa"/>
            <w:gridSpan w:val="2"/>
            <w:tcBorders>
              <w:top w:val="double" w:sz="4" w:space="0" w:color="auto"/>
              <w:left w:val="double" w:sz="4" w:space="0" w:color="auto"/>
              <w:right w:val="double" w:sz="4" w:space="0" w:color="auto"/>
            </w:tcBorders>
          </w:tcPr>
          <w:p w14:paraId="7C9B6EF1"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Celý podvozek a skelet karoserie musejí být v antikorozní úpravě (nerezové materiály nebo kataforéza) a musí zajistit dosažení požadované životnosti autobusu.</w:t>
            </w:r>
          </w:p>
        </w:tc>
      </w:tr>
      <w:tr w:rsidR="0036389F" w:rsidRPr="007E42E0" w14:paraId="13E7F0C1" w14:textId="77777777" w:rsidTr="00B90332">
        <w:trPr>
          <w:cantSplit/>
        </w:trPr>
        <w:tc>
          <w:tcPr>
            <w:tcW w:w="1199" w:type="dxa"/>
            <w:tcBorders>
              <w:left w:val="double" w:sz="4" w:space="0" w:color="auto"/>
              <w:bottom w:val="single" w:sz="4" w:space="0" w:color="auto"/>
            </w:tcBorders>
          </w:tcPr>
          <w:p w14:paraId="6D275519"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8085" w:type="dxa"/>
            <w:tcBorders>
              <w:bottom w:val="single" w:sz="4" w:space="0" w:color="auto"/>
              <w:right w:val="double" w:sz="4" w:space="0" w:color="auto"/>
            </w:tcBorders>
          </w:tcPr>
          <w:p w14:paraId="18F897E5"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2E5AA02C" w14:textId="77777777" w:rsidTr="00B90332">
        <w:tc>
          <w:tcPr>
            <w:tcW w:w="1199" w:type="dxa"/>
            <w:tcBorders>
              <w:left w:val="double" w:sz="4" w:space="0" w:color="auto"/>
              <w:bottom w:val="single" w:sz="12" w:space="0" w:color="auto"/>
            </w:tcBorders>
          </w:tcPr>
          <w:p w14:paraId="440BD74F"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8085" w:type="dxa"/>
            <w:tcBorders>
              <w:bottom w:val="single" w:sz="12" w:space="0" w:color="auto"/>
              <w:right w:val="double" w:sz="4" w:space="0" w:color="auto"/>
            </w:tcBorders>
          </w:tcPr>
          <w:p w14:paraId="154FB836" w14:textId="77777777" w:rsidR="0036389F" w:rsidRPr="007E42E0" w:rsidRDefault="0036389F" w:rsidP="002E454F">
            <w:pPr>
              <w:pStyle w:val="Nadpis6"/>
              <w:rPr>
                <w:rFonts w:ascii="Times New Roman" w:hAnsi="Times New Roman"/>
                <w:lang w:val="cs-CZ" w:eastAsia="cs-CZ"/>
              </w:rPr>
            </w:pPr>
          </w:p>
        </w:tc>
      </w:tr>
      <w:tr w:rsidR="0036389F" w:rsidRPr="007E42E0" w14:paraId="7F9530FA" w14:textId="77777777" w:rsidTr="00B90332">
        <w:trPr>
          <w:cantSplit/>
        </w:trPr>
        <w:tc>
          <w:tcPr>
            <w:tcW w:w="9284" w:type="dxa"/>
            <w:gridSpan w:val="2"/>
            <w:tcBorders>
              <w:top w:val="single" w:sz="12" w:space="0" w:color="auto"/>
              <w:left w:val="double" w:sz="4" w:space="0" w:color="auto"/>
              <w:right w:val="double" w:sz="4" w:space="0" w:color="auto"/>
            </w:tcBorders>
          </w:tcPr>
          <w:p w14:paraId="65BF866F"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Toto provedení musí zajistit zachování všech původních antikorozních vlastností po opravách v případě např. havárií.</w:t>
            </w:r>
          </w:p>
        </w:tc>
      </w:tr>
      <w:tr w:rsidR="0036389F" w:rsidRPr="007E42E0" w14:paraId="41C940BE" w14:textId="77777777" w:rsidTr="00B90332">
        <w:trPr>
          <w:cantSplit/>
        </w:trPr>
        <w:tc>
          <w:tcPr>
            <w:tcW w:w="1199" w:type="dxa"/>
            <w:tcBorders>
              <w:left w:val="double" w:sz="4" w:space="0" w:color="auto"/>
            </w:tcBorders>
          </w:tcPr>
          <w:p w14:paraId="1984F32A"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8085" w:type="dxa"/>
            <w:tcBorders>
              <w:right w:val="double" w:sz="4" w:space="0" w:color="auto"/>
            </w:tcBorders>
          </w:tcPr>
          <w:p w14:paraId="1C714DFA"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7A796BC5" w14:textId="77777777" w:rsidTr="00B90332">
        <w:tc>
          <w:tcPr>
            <w:tcW w:w="1199" w:type="dxa"/>
            <w:tcBorders>
              <w:left w:val="double" w:sz="4" w:space="0" w:color="auto"/>
              <w:bottom w:val="double" w:sz="4" w:space="0" w:color="auto"/>
            </w:tcBorders>
          </w:tcPr>
          <w:p w14:paraId="60C59974"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8085" w:type="dxa"/>
            <w:tcBorders>
              <w:bottom w:val="double" w:sz="4" w:space="0" w:color="auto"/>
              <w:right w:val="double" w:sz="4" w:space="0" w:color="auto"/>
            </w:tcBorders>
          </w:tcPr>
          <w:p w14:paraId="179CEE94" w14:textId="77777777" w:rsidR="0036389F" w:rsidRPr="007E42E0" w:rsidRDefault="0036389F" w:rsidP="002E454F">
            <w:pPr>
              <w:pStyle w:val="Nadpis6"/>
              <w:rPr>
                <w:rFonts w:ascii="Times New Roman" w:hAnsi="Times New Roman"/>
                <w:lang w:val="cs-CZ" w:eastAsia="cs-CZ"/>
              </w:rPr>
            </w:pPr>
          </w:p>
        </w:tc>
      </w:tr>
    </w:tbl>
    <w:p w14:paraId="1F2853C3" w14:textId="77777777" w:rsidR="0036389F" w:rsidRPr="007E42E0" w:rsidRDefault="0036389F" w:rsidP="002E454F">
      <w:pPr>
        <w:rPr>
          <w:sz w:val="18"/>
          <w:szCs w:val="18"/>
        </w:rPr>
      </w:pPr>
    </w:p>
    <w:p w14:paraId="69222898"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Přídržné tyče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5E64FD6B" w14:textId="77777777" w:rsidTr="00B90332">
        <w:trPr>
          <w:cantSplit/>
        </w:trPr>
        <w:tc>
          <w:tcPr>
            <w:tcW w:w="9284" w:type="dxa"/>
            <w:gridSpan w:val="2"/>
            <w:tcBorders>
              <w:top w:val="double" w:sz="4" w:space="0" w:color="auto"/>
              <w:left w:val="double" w:sz="4" w:space="0" w:color="auto"/>
              <w:right w:val="double" w:sz="4" w:space="0" w:color="auto"/>
            </w:tcBorders>
          </w:tcPr>
          <w:p w14:paraId="5E7C375E" w14:textId="77777777" w:rsidR="0036389F" w:rsidRPr="007E42E0" w:rsidRDefault="00176D00" w:rsidP="002E454F">
            <w:pPr>
              <w:pStyle w:val="Nadpis5"/>
              <w:rPr>
                <w:rFonts w:ascii="Times New Roman" w:hAnsi="Times New Roman"/>
                <w:lang w:val="cs-CZ" w:eastAsia="cs-CZ"/>
              </w:rPr>
            </w:pPr>
            <w:r w:rsidRPr="007E42E0">
              <w:rPr>
                <w:rFonts w:ascii="Times New Roman" w:hAnsi="Times New Roman"/>
                <w:lang w:val="cs-CZ" w:eastAsia="cs-CZ"/>
              </w:rPr>
              <w:t>Provedení přídržných tyčí – nerez.</w:t>
            </w:r>
          </w:p>
        </w:tc>
      </w:tr>
      <w:tr w:rsidR="0036389F" w:rsidRPr="007E42E0" w14:paraId="3B978C6C" w14:textId="77777777" w:rsidTr="00B90332">
        <w:trPr>
          <w:cantSplit/>
        </w:trPr>
        <w:tc>
          <w:tcPr>
            <w:tcW w:w="1341" w:type="dxa"/>
            <w:tcBorders>
              <w:left w:val="double" w:sz="4" w:space="0" w:color="auto"/>
            </w:tcBorders>
          </w:tcPr>
          <w:p w14:paraId="635ADDC4"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2FFA979F"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59FD30F3" w14:textId="77777777" w:rsidTr="00B90332">
        <w:tc>
          <w:tcPr>
            <w:tcW w:w="1341" w:type="dxa"/>
            <w:tcBorders>
              <w:left w:val="double" w:sz="4" w:space="0" w:color="auto"/>
              <w:bottom w:val="double" w:sz="4" w:space="0" w:color="auto"/>
            </w:tcBorders>
          </w:tcPr>
          <w:p w14:paraId="3FF2E706"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64959836" w14:textId="77777777" w:rsidR="0036389F" w:rsidRPr="007E42E0" w:rsidRDefault="0036389F" w:rsidP="002E454F">
            <w:pPr>
              <w:pStyle w:val="Nadpis6"/>
              <w:rPr>
                <w:rFonts w:ascii="Times New Roman" w:hAnsi="Times New Roman"/>
                <w:lang w:val="cs-CZ" w:eastAsia="cs-CZ"/>
              </w:rPr>
            </w:pPr>
          </w:p>
        </w:tc>
      </w:tr>
    </w:tbl>
    <w:p w14:paraId="614BB23E" w14:textId="77777777" w:rsidR="0036389F" w:rsidRPr="007E42E0" w:rsidRDefault="0036389F" w:rsidP="002E454F">
      <w:pPr>
        <w:rPr>
          <w:sz w:val="18"/>
          <w:szCs w:val="18"/>
        </w:rPr>
      </w:pPr>
    </w:p>
    <w:p w14:paraId="6BA55B1D" w14:textId="18E2506C" w:rsidR="0036389F" w:rsidRPr="007E42E0" w:rsidRDefault="00A07698" w:rsidP="004642B1">
      <w:pPr>
        <w:pStyle w:val="Odstavecseseznamem"/>
        <w:numPr>
          <w:ilvl w:val="1"/>
          <w:numId w:val="4"/>
        </w:numPr>
        <w:ind w:left="709" w:hanging="709"/>
        <w:rPr>
          <w:b/>
          <w:vanish/>
          <w:sz w:val="18"/>
          <w:szCs w:val="18"/>
        </w:rPr>
      </w:pPr>
      <w:r>
        <w:rPr>
          <w:b/>
          <w:vanish/>
          <w:sz w:val="18"/>
          <w:szCs w:val="18"/>
        </w:rPr>
        <w:t xml:space="preserve">Vnitřní výbava </w:t>
      </w:r>
    </w:p>
    <w:p w14:paraId="41A564F7"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Držadla pro cestující nižšího vzrůstu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2524FB0F" w14:textId="77777777" w:rsidTr="00B90332">
        <w:trPr>
          <w:cantSplit/>
        </w:trPr>
        <w:tc>
          <w:tcPr>
            <w:tcW w:w="9284" w:type="dxa"/>
            <w:gridSpan w:val="2"/>
            <w:tcBorders>
              <w:top w:val="double" w:sz="4" w:space="0" w:color="auto"/>
              <w:left w:val="double" w:sz="4" w:space="0" w:color="auto"/>
              <w:right w:val="double" w:sz="4" w:space="0" w:color="auto"/>
            </w:tcBorders>
          </w:tcPr>
          <w:p w14:paraId="011F3445"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Držadla pro cestující nižšího vzrůstu na vodorovných zadržovacích tyčích u stropu min. 2 ks na 1 m délky tyče v místech, kde není dostatek zadržovacích tyčí nebo sedadel pro cestující s držadly na opěrkách.</w:t>
            </w:r>
          </w:p>
        </w:tc>
      </w:tr>
      <w:tr w:rsidR="0036389F" w:rsidRPr="007E42E0" w14:paraId="33550A54" w14:textId="77777777" w:rsidTr="00B90332">
        <w:trPr>
          <w:cantSplit/>
        </w:trPr>
        <w:tc>
          <w:tcPr>
            <w:tcW w:w="1341" w:type="dxa"/>
            <w:tcBorders>
              <w:left w:val="double" w:sz="4" w:space="0" w:color="auto"/>
            </w:tcBorders>
          </w:tcPr>
          <w:p w14:paraId="16C02693"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64949640"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7B93F5B2" w14:textId="77777777" w:rsidTr="00B90332">
        <w:tc>
          <w:tcPr>
            <w:tcW w:w="1341" w:type="dxa"/>
            <w:tcBorders>
              <w:left w:val="double" w:sz="4" w:space="0" w:color="auto"/>
              <w:bottom w:val="double" w:sz="4" w:space="0" w:color="auto"/>
            </w:tcBorders>
          </w:tcPr>
          <w:p w14:paraId="6079F80E"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422E0C20" w14:textId="77777777" w:rsidR="0036389F" w:rsidRPr="007E42E0" w:rsidRDefault="0036389F" w:rsidP="002E454F">
            <w:pPr>
              <w:pStyle w:val="Nadpis6"/>
              <w:rPr>
                <w:rFonts w:ascii="Times New Roman" w:hAnsi="Times New Roman"/>
                <w:lang w:val="cs-CZ" w:eastAsia="cs-CZ"/>
              </w:rPr>
            </w:pPr>
          </w:p>
        </w:tc>
      </w:tr>
    </w:tbl>
    <w:p w14:paraId="7645B834" w14:textId="77777777" w:rsidR="0036389F" w:rsidRPr="007E42E0" w:rsidRDefault="0036389F" w:rsidP="002E454F">
      <w:pPr>
        <w:rPr>
          <w:sz w:val="18"/>
          <w:szCs w:val="18"/>
        </w:rPr>
      </w:pPr>
    </w:p>
    <w:p w14:paraId="6BB89D8C"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Podlahová krytina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00C596C2" w14:textId="77777777" w:rsidTr="00B90332">
        <w:trPr>
          <w:cantSplit/>
        </w:trPr>
        <w:tc>
          <w:tcPr>
            <w:tcW w:w="9284" w:type="dxa"/>
            <w:gridSpan w:val="2"/>
            <w:tcBorders>
              <w:top w:val="double" w:sz="4" w:space="0" w:color="auto"/>
              <w:left w:val="double" w:sz="4" w:space="0" w:color="auto"/>
              <w:right w:val="double" w:sz="4" w:space="0" w:color="auto"/>
            </w:tcBorders>
          </w:tcPr>
          <w:p w14:paraId="2480EB0A"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 xml:space="preserve">Podlahová krytina v protiskluzovém provedení, hladká, svařovaná bez lišt nebo litá, možnost mytí podlahy vyplachováním tlakovou vodou. </w:t>
            </w:r>
            <w:r w:rsidR="00CC6EE5" w:rsidRPr="007E42E0">
              <w:rPr>
                <w:rFonts w:ascii="Times New Roman" w:hAnsi="Times New Roman"/>
                <w:lang w:val="cs-CZ" w:eastAsia="cs-CZ"/>
              </w:rPr>
              <w:t>Provedení podléhá schválení zadavatele.</w:t>
            </w:r>
          </w:p>
        </w:tc>
      </w:tr>
      <w:tr w:rsidR="0036389F" w:rsidRPr="007E42E0" w14:paraId="3DBE6E2F" w14:textId="77777777" w:rsidTr="00B90332">
        <w:trPr>
          <w:cantSplit/>
        </w:trPr>
        <w:tc>
          <w:tcPr>
            <w:tcW w:w="1341" w:type="dxa"/>
            <w:tcBorders>
              <w:left w:val="double" w:sz="4" w:space="0" w:color="auto"/>
              <w:bottom w:val="single" w:sz="4" w:space="0" w:color="auto"/>
            </w:tcBorders>
          </w:tcPr>
          <w:p w14:paraId="373545D4"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bottom w:val="single" w:sz="4" w:space="0" w:color="auto"/>
              <w:right w:val="double" w:sz="4" w:space="0" w:color="auto"/>
            </w:tcBorders>
          </w:tcPr>
          <w:p w14:paraId="11C49615"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46038594" w14:textId="77777777" w:rsidTr="00B90332">
        <w:tc>
          <w:tcPr>
            <w:tcW w:w="1341" w:type="dxa"/>
            <w:tcBorders>
              <w:left w:val="double" w:sz="4" w:space="0" w:color="auto"/>
              <w:bottom w:val="single" w:sz="12" w:space="0" w:color="auto"/>
            </w:tcBorders>
          </w:tcPr>
          <w:p w14:paraId="4D95D0A6"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07724667" w14:textId="77777777" w:rsidR="0036389F" w:rsidRPr="007E42E0" w:rsidRDefault="0036389F" w:rsidP="002E454F">
            <w:pPr>
              <w:pStyle w:val="Nadpis6"/>
              <w:rPr>
                <w:rFonts w:ascii="Times New Roman" w:hAnsi="Times New Roman"/>
                <w:lang w:val="cs-CZ" w:eastAsia="cs-CZ"/>
              </w:rPr>
            </w:pPr>
          </w:p>
        </w:tc>
      </w:tr>
      <w:tr w:rsidR="0036389F" w:rsidRPr="007E42E0" w14:paraId="342DA975" w14:textId="77777777" w:rsidTr="00B90332">
        <w:trPr>
          <w:cantSplit/>
        </w:trPr>
        <w:tc>
          <w:tcPr>
            <w:tcW w:w="9284" w:type="dxa"/>
            <w:gridSpan w:val="2"/>
            <w:tcBorders>
              <w:top w:val="single" w:sz="12" w:space="0" w:color="auto"/>
              <w:left w:val="double" w:sz="4" w:space="0" w:color="auto"/>
              <w:right w:val="double" w:sz="4" w:space="0" w:color="auto"/>
            </w:tcBorders>
          </w:tcPr>
          <w:p w14:paraId="10286665"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Žlutá podlahová krytina v prostoru prahů dveří a kabiny řidiče, kde by cestující bránili výhledu řidiče.</w:t>
            </w:r>
          </w:p>
          <w:p w14:paraId="78ECEC2E" w14:textId="77777777" w:rsidR="0036389F" w:rsidRPr="007E42E0" w:rsidRDefault="0036389F" w:rsidP="002E454F">
            <w:pPr>
              <w:pStyle w:val="Nadpis6"/>
              <w:rPr>
                <w:rFonts w:ascii="Times New Roman" w:hAnsi="Times New Roman"/>
                <w:lang w:val="cs-CZ" w:eastAsia="cs-CZ"/>
              </w:rPr>
            </w:pPr>
            <w:r w:rsidRPr="007E42E0">
              <w:rPr>
                <w:rFonts w:ascii="Times New Roman" w:hAnsi="Times New Roman"/>
                <w:lang w:val="cs-CZ" w:eastAsia="cs-CZ"/>
              </w:rPr>
              <w:t>Provedení podléhá schválení zadavatele.</w:t>
            </w:r>
          </w:p>
        </w:tc>
      </w:tr>
      <w:tr w:rsidR="0036389F" w:rsidRPr="007E42E0" w14:paraId="7FE8512C" w14:textId="77777777" w:rsidTr="00B90332">
        <w:trPr>
          <w:cantSplit/>
        </w:trPr>
        <w:tc>
          <w:tcPr>
            <w:tcW w:w="1341" w:type="dxa"/>
            <w:tcBorders>
              <w:left w:val="double" w:sz="4" w:space="0" w:color="auto"/>
            </w:tcBorders>
          </w:tcPr>
          <w:p w14:paraId="56CAB403"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3968AE02"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0041735B" w14:textId="77777777" w:rsidTr="00B90332">
        <w:tc>
          <w:tcPr>
            <w:tcW w:w="1341" w:type="dxa"/>
            <w:tcBorders>
              <w:left w:val="double" w:sz="4" w:space="0" w:color="auto"/>
              <w:bottom w:val="double" w:sz="4" w:space="0" w:color="auto"/>
            </w:tcBorders>
          </w:tcPr>
          <w:p w14:paraId="0E7F0C02"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3AFC687E" w14:textId="77777777" w:rsidR="0036389F" w:rsidRPr="007E42E0" w:rsidRDefault="0036389F" w:rsidP="002E454F">
            <w:pPr>
              <w:pStyle w:val="Nadpis6"/>
              <w:rPr>
                <w:rFonts w:ascii="Times New Roman" w:hAnsi="Times New Roman"/>
                <w:lang w:val="cs-CZ" w:eastAsia="cs-CZ"/>
              </w:rPr>
            </w:pPr>
          </w:p>
        </w:tc>
      </w:tr>
    </w:tbl>
    <w:p w14:paraId="69F32BC5" w14:textId="77777777" w:rsidR="0036389F" w:rsidRPr="007E42E0" w:rsidRDefault="0036389F" w:rsidP="002E454F">
      <w:pPr>
        <w:rPr>
          <w:sz w:val="18"/>
          <w:szCs w:val="18"/>
        </w:rPr>
      </w:pPr>
    </w:p>
    <w:p w14:paraId="30E309DF"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Bezpečnost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0FB644F9" w14:textId="77777777" w:rsidTr="00B90332">
        <w:trPr>
          <w:cantSplit/>
        </w:trPr>
        <w:tc>
          <w:tcPr>
            <w:tcW w:w="9284" w:type="dxa"/>
            <w:gridSpan w:val="2"/>
            <w:tcBorders>
              <w:top w:val="double" w:sz="4" w:space="0" w:color="auto"/>
              <w:left w:val="double" w:sz="4" w:space="0" w:color="auto"/>
              <w:right w:val="double" w:sz="4" w:space="0" w:color="auto"/>
            </w:tcBorders>
          </w:tcPr>
          <w:p w14:paraId="10FE880E"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Kladívka pro nouzové rozbití skel musí být zajištěna proti odcizení.</w:t>
            </w:r>
          </w:p>
        </w:tc>
      </w:tr>
      <w:tr w:rsidR="0036389F" w:rsidRPr="007E42E0" w14:paraId="62C55ED1" w14:textId="77777777" w:rsidTr="00B90332">
        <w:trPr>
          <w:cantSplit/>
        </w:trPr>
        <w:tc>
          <w:tcPr>
            <w:tcW w:w="1341" w:type="dxa"/>
            <w:tcBorders>
              <w:left w:val="double" w:sz="4" w:space="0" w:color="auto"/>
            </w:tcBorders>
          </w:tcPr>
          <w:p w14:paraId="5E80CDA9"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0E5EB7FF"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18E38C23" w14:textId="77777777" w:rsidTr="00B90332">
        <w:tc>
          <w:tcPr>
            <w:tcW w:w="1341" w:type="dxa"/>
            <w:tcBorders>
              <w:left w:val="double" w:sz="4" w:space="0" w:color="auto"/>
              <w:bottom w:val="single" w:sz="12" w:space="0" w:color="auto"/>
            </w:tcBorders>
          </w:tcPr>
          <w:p w14:paraId="48D36612"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70FF9AD3" w14:textId="77777777" w:rsidR="0036389F" w:rsidRPr="007E42E0" w:rsidRDefault="0036389F" w:rsidP="002E454F">
            <w:pPr>
              <w:pStyle w:val="Nadpis6"/>
              <w:rPr>
                <w:rFonts w:ascii="Times New Roman" w:hAnsi="Times New Roman"/>
                <w:lang w:val="cs-CZ" w:eastAsia="cs-CZ"/>
              </w:rPr>
            </w:pPr>
          </w:p>
        </w:tc>
      </w:tr>
      <w:tr w:rsidR="0036389F" w:rsidRPr="007E42E0" w14:paraId="1983E8B7" w14:textId="77777777" w:rsidTr="00B90332">
        <w:trPr>
          <w:cantSplit/>
        </w:trPr>
        <w:tc>
          <w:tcPr>
            <w:tcW w:w="9284" w:type="dxa"/>
            <w:gridSpan w:val="2"/>
            <w:tcBorders>
              <w:top w:val="single" w:sz="12" w:space="0" w:color="auto"/>
              <w:left w:val="double" w:sz="4" w:space="0" w:color="auto"/>
              <w:right w:val="double" w:sz="4" w:space="0" w:color="auto"/>
            </w:tcBorders>
          </w:tcPr>
          <w:p w14:paraId="6C83DB60"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Vybavení hasicími přístroji dle platné legislativy s výchozí revizí.</w:t>
            </w:r>
          </w:p>
        </w:tc>
      </w:tr>
      <w:tr w:rsidR="0036389F" w:rsidRPr="007E42E0" w14:paraId="21A64094" w14:textId="77777777" w:rsidTr="00B90332">
        <w:trPr>
          <w:cantSplit/>
        </w:trPr>
        <w:tc>
          <w:tcPr>
            <w:tcW w:w="1341" w:type="dxa"/>
            <w:tcBorders>
              <w:left w:val="double" w:sz="4" w:space="0" w:color="auto"/>
            </w:tcBorders>
          </w:tcPr>
          <w:p w14:paraId="74836B40"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70B66DFC"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7F53A900" w14:textId="77777777" w:rsidTr="00B90332">
        <w:tc>
          <w:tcPr>
            <w:tcW w:w="1341" w:type="dxa"/>
            <w:tcBorders>
              <w:left w:val="double" w:sz="4" w:space="0" w:color="auto"/>
              <w:bottom w:val="single" w:sz="12" w:space="0" w:color="auto"/>
            </w:tcBorders>
          </w:tcPr>
          <w:p w14:paraId="02083421"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0FC4789C" w14:textId="77777777" w:rsidR="0036389F" w:rsidRPr="007E42E0" w:rsidRDefault="0036389F" w:rsidP="002E454F">
            <w:pPr>
              <w:pStyle w:val="Nadpis6"/>
              <w:rPr>
                <w:rFonts w:ascii="Times New Roman" w:hAnsi="Times New Roman"/>
                <w:lang w:val="cs-CZ" w:eastAsia="cs-CZ"/>
              </w:rPr>
            </w:pPr>
          </w:p>
        </w:tc>
      </w:tr>
      <w:tr w:rsidR="0036389F" w:rsidRPr="007E42E0" w14:paraId="2EDDDDAD" w14:textId="77777777" w:rsidTr="00B90332">
        <w:trPr>
          <w:cantSplit/>
        </w:trPr>
        <w:tc>
          <w:tcPr>
            <w:tcW w:w="9284" w:type="dxa"/>
            <w:gridSpan w:val="2"/>
            <w:tcBorders>
              <w:top w:val="single" w:sz="12" w:space="0" w:color="auto"/>
              <w:left w:val="double" w:sz="4" w:space="0" w:color="auto"/>
              <w:right w:val="double" w:sz="4" w:space="0" w:color="auto"/>
            </w:tcBorders>
          </w:tcPr>
          <w:p w14:paraId="47875BE9"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Vybavení lékárničkou příslušné velikosti v dosahu řidiče.</w:t>
            </w:r>
          </w:p>
        </w:tc>
      </w:tr>
      <w:tr w:rsidR="0036389F" w:rsidRPr="007E42E0" w14:paraId="6D79D899" w14:textId="77777777" w:rsidTr="00B90332">
        <w:trPr>
          <w:cantSplit/>
        </w:trPr>
        <w:tc>
          <w:tcPr>
            <w:tcW w:w="1341" w:type="dxa"/>
            <w:tcBorders>
              <w:left w:val="double" w:sz="4" w:space="0" w:color="auto"/>
              <w:bottom w:val="single" w:sz="4" w:space="0" w:color="auto"/>
            </w:tcBorders>
          </w:tcPr>
          <w:p w14:paraId="108DFC22"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bottom w:val="single" w:sz="4" w:space="0" w:color="auto"/>
              <w:right w:val="double" w:sz="4" w:space="0" w:color="auto"/>
            </w:tcBorders>
          </w:tcPr>
          <w:p w14:paraId="320E665D"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0DC6644F" w14:textId="77777777" w:rsidTr="00B90332">
        <w:tc>
          <w:tcPr>
            <w:tcW w:w="1341" w:type="dxa"/>
            <w:tcBorders>
              <w:left w:val="double" w:sz="4" w:space="0" w:color="auto"/>
              <w:bottom w:val="single" w:sz="12" w:space="0" w:color="auto"/>
            </w:tcBorders>
          </w:tcPr>
          <w:p w14:paraId="7677451D"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58A35A27" w14:textId="77777777" w:rsidR="0036389F" w:rsidRPr="007E42E0" w:rsidRDefault="0036389F" w:rsidP="002E454F">
            <w:pPr>
              <w:pStyle w:val="Nadpis6"/>
              <w:rPr>
                <w:rFonts w:ascii="Times New Roman" w:hAnsi="Times New Roman"/>
                <w:lang w:val="cs-CZ" w:eastAsia="cs-CZ"/>
              </w:rPr>
            </w:pPr>
          </w:p>
        </w:tc>
      </w:tr>
      <w:tr w:rsidR="0036389F" w:rsidRPr="007E42E0" w14:paraId="7F063401" w14:textId="77777777" w:rsidTr="00B90332">
        <w:trPr>
          <w:cantSplit/>
        </w:trPr>
        <w:tc>
          <w:tcPr>
            <w:tcW w:w="9284" w:type="dxa"/>
            <w:gridSpan w:val="2"/>
            <w:tcBorders>
              <w:top w:val="single" w:sz="12" w:space="0" w:color="auto"/>
              <w:left w:val="double" w:sz="4" w:space="0" w:color="auto"/>
              <w:right w:val="double" w:sz="4" w:space="0" w:color="auto"/>
            </w:tcBorders>
          </w:tcPr>
          <w:p w14:paraId="0F02F1E2"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Možnost nouzového otevírání dveří zvenku i zevnitř s ochranou proti náhodnému použití.</w:t>
            </w:r>
          </w:p>
        </w:tc>
      </w:tr>
      <w:tr w:rsidR="0036389F" w:rsidRPr="007E42E0" w14:paraId="6C6D0E7B" w14:textId="77777777" w:rsidTr="00B90332">
        <w:trPr>
          <w:cantSplit/>
        </w:trPr>
        <w:tc>
          <w:tcPr>
            <w:tcW w:w="1341" w:type="dxa"/>
            <w:tcBorders>
              <w:left w:val="double" w:sz="4" w:space="0" w:color="auto"/>
            </w:tcBorders>
          </w:tcPr>
          <w:p w14:paraId="2C060074"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7D4C1FCE"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3CE6A487" w14:textId="77777777" w:rsidTr="00B90332">
        <w:tc>
          <w:tcPr>
            <w:tcW w:w="1341" w:type="dxa"/>
            <w:tcBorders>
              <w:left w:val="double" w:sz="4" w:space="0" w:color="auto"/>
              <w:bottom w:val="double" w:sz="4" w:space="0" w:color="auto"/>
            </w:tcBorders>
          </w:tcPr>
          <w:p w14:paraId="2ED16D36"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33577314" w14:textId="77777777" w:rsidR="0036389F" w:rsidRPr="007E42E0" w:rsidRDefault="0036389F" w:rsidP="002E454F">
            <w:pPr>
              <w:pStyle w:val="Nadpis6"/>
              <w:rPr>
                <w:rFonts w:ascii="Times New Roman" w:hAnsi="Times New Roman"/>
                <w:lang w:val="cs-CZ" w:eastAsia="cs-CZ"/>
              </w:rPr>
            </w:pPr>
          </w:p>
        </w:tc>
      </w:tr>
    </w:tbl>
    <w:p w14:paraId="774295D9" w14:textId="77777777" w:rsidR="0036389F" w:rsidRPr="007E42E0" w:rsidRDefault="0036389F" w:rsidP="002E454F">
      <w:pPr>
        <w:rPr>
          <w:sz w:val="18"/>
          <w:szCs w:val="18"/>
        </w:rPr>
      </w:pPr>
    </w:p>
    <w:p w14:paraId="507B989F"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Osvětlení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42F98483" w14:textId="77777777" w:rsidTr="00B90332">
        <w:trPr>
          <w:cantSplit/>
        </w:trPr>
        <w:tc>
          <w:tcPr>
            <w:tcW w:w="9284" w:type="dxa"/>
            <w:gridSpan w:val="2"/>
            <w:tcBorders>
              <w:top w:val="double" w:sz="4" w:space="0" w:color="auto"/>
              <w:left w:val="double" w:sz="4" w:space="0" w:color="auto"/>
              <w:right w:val="double" w:sz="4" w:space="0" w:color="auto"/>
            </w:tcBorders>
          </w:tcPr>
          <w:p w14:paraId="309AF018" w14:textId="77777777" w:rsidR="0036389F" w:rsidRPr="007E42E0" w:rsidRDefault="0036389F" w:rsidP="00CC6EE5">
            <w:pPr>
              <w:pStyle w:val="Nadpis5"/>
              <w:rPr>
                <w:rFonts w:ascii="Times New Roman" w:hAnsi="Times New Roman"/>
              </w:rPr>
            </w:pPr>
            <w:r w:rsidRPr="007E42E0">
              <w:rPr>
                <w:rFonts w:ascii="Times New Roman" w:hAnsi="Times New Roman"/>
              </w:rPr>
              <w:t>Výkonné LED osvětlení nástupního prostoru v době od otevření dveří do uzavření.</w:t>
            </w:r>
            <w:r w:rsidR="003004F1" w:rsidRPr="007E42E0">
              <w:rPr>
                <w:rFonts w:ascii="Times New Roman" w:hAnsi="Times New Roman"/>
              </w:rPr>
              <w:t xml:space="preserve"> </w:t>
            </w:r>
          </w:p>
        </w:tc>
      </w:tr>
      <w:tr w:rsidR="0036389F" w:rsidRPr="007E42E0" w14:paraId="31607F16" w14:textId="77777777" w:rsidTr="00B90332">
        <w:trPr>
          <w:cantSplit/>
        </w:trPr>
        <w:tc>
          <w:tcPr>
            <w:tcW w:w="1341" w:type="dxa"/>
            <w:tcBorders>
              <w:left w:val="double" w:sz="4" w:space="0" w:color="auto"/>
            </w:tcBorders>
          </w:tcPr>
          <w:p w14:paraId="795D6D7A"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103DE400"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27121A46" w14:textId="77777777" w:rsidTr="00B90332">
        <w:tc>
          <w:tcPr>
            <w:tcW w:w="1341" w:type="dxa"/>
            <w:tcBorders>
              <w:left w:val="double" w:sz="4" w:space="0" w:color="auto"/>
              <w:bottom w:val="single" w:sz="12" w:space="0" w:color="auto"/>
            </w:tcBorders>
          </w:tcPr>
          <w:p w14:paraId="5DF8337A"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15DBA9E9" w14:textId="77777777" w:rsidR="0036389F" w:rsidRPr="007E42E0" w:rsidRDefault="0036389F" w:rsidP="002E454F">
            <w:pPr>
              <w:pStyle w:val="Nadpis6"/>
              <w:rPr>
                <w:rFonts w:ascii="Times New Roman" w:hAnsi="Times New Roman"/>
                <w:lang w:val="cs-CZ" w:eastAsia="cs-CZ"/>
              </w:rPr>
            </w:pPr>
          </w:p>
        </w:tc>
      </w:tr>
      <w:tr w:rsidR="00CC6EE5" w:rsidRPr="007E42E0" w14:paraId="5965B36D" w14:textId="77777777" w:rsidTr="00B90332">
        <w:trPr>
          <w:cantSplit/>
        </w:trPr>
        <w:tc>
          <w:tcPr>
            <w:tcW w:w="9284" w:type="dxa"/>
            <w:gridSpan w:val="2"/>
            <w:tcBorders>
              <w:top w:val="single" w:sz="12" w:space="0" w:color="auto"/>
              <w:left w:val="double" w:sz="4" w:space="0" w:color="auto"/>
              <w:right w:val="double" w:sz="4" w:space="0" w:color="auto"/>
            </w:tcBorders>
          </w:tcPr>
          <w:p w14:paraId="7C86C5F8" w14:textId="77777777" w:rsidR="00CC6EE5" w:rsidRPr="007E42E0" w:rsidRDefault="00CC6EE5" w:rsidP="00CC6EE5">
            <w:pPr>
              <w:pStyle w:val="Nadpis5"/>
              <w:rPr>
                <w:rFonts w:ascii="Times New Roman" w:hAnsi="Times New Roman"/>
              </w:rPr>
            </w:pPr>
            <w:r w:rsidRPr="007E42E0">
              <w:rPr>
                <w:rFonts w:ascii="Times New Roman" w:hAnsi="Times New Roman"/>
              </w:rPr>
              <w:t xml:space="preserve">LED </w:t>
            </w:r>
            <w:r w:rsidRPr="007E42E0">
              <w:rPr>
                <w:rFonts w:ascii="Times New Roman" w:hAnsi="Times New Roman"/>
                <w:lang w:val="cs-CZ"/>
              </w:rPr>
              <w:t>o</w:t>
            </w:r>
            <w:r w:rsidRPr="007E42E0">
              <w:rPr>
                <w:rFonts w:ascii="Times New Roman" w:hAnsi="Times New Roman"/>
              </w:rPr>
              <w:t>světlení motorového prostoru autobusu. Osvětlení musí být dostatečné pro kontrolu hladiny provozních kapalin.</w:t>
            </w:r>
            <w:r w:rsidRPr="007E42E0">
              <w:rPr>
                <w:rFonts w:ascii="Times New Roman" w:hAnsi="Times New Roman"/>
                <w:lang w:val="cs-CZ"/>
              </w:rPr>
              <w:t xml:space="preserve"> </w:t>
            </w:r>
            <w:r w:rsidRPr="007E42E0">
              <w:rPr>
                <w:rFonts w:ascii="Times New Roman" w:hAnsi="Times New Roman"/>
              </w:rPr>
              <w:t>S možností automatického rozsvícení/zhasnutí po otevření schrány.</w:t>
            </w:r>
          </w:p>
        </w:tc>
      </w:tr>
      <w:tr w:rsidR="00CC6EE5" w:rsidRPr="007E42E0" w14:paraId="01613294" w14:textId="77777777" w:rsidTr="00B90332">
        <w:trPr>
          <w:cantSplit/>
        </w:trPr>
        <w:tc>
          <w:tcPr>
            <w:tcW w:w="1341" w:type="dxa"/>
            <w:tcBorders>
              <w:left w:val="double" w:sz="4" w:space="0" w:color="auto"/>
            </w:tcBorders>
          </w:tcPr>
          <w:p w14:paraId="2DA15203" w14:textId="77777777" w:rsidR="00CC6EE5" w:rsidRPr="007E42E0" w:rsidRDefault="00CC6EE5" w:rsidP="00CC6EE5">
            <w:pPr>
              <w:pStyle w:val="Nadpis9"/>
              <w:rPr>
                <w:rFonts w:ascii="Times New Roman" w:hAnsi="Times New Roman"/>
                <w:lang w:val="cs-CZ" w:eastAsia="cs-CZ"/>
              </w:rPr>
            </w:pPr>
            <w:r w:rsidRPr="007E42E0">
              <w:rPr>
                <w:rFonts w:ascii="Times New Roman" w:hAnsi="Times New Roman"/>
                <w:lang w:val="cs-CZ" w:eastAsia="cs-CZ"/>
              </w:rPr>
              <w:lastRenderedPageBreak/>
              <w:t>Odpověď:</w:t>
            </w:r>
          </w:p>
        </w:tc>
        <w:tc>
          <w:tcPr>
            <w:tcW w:w="7943" w:type="dxa"/>
            <w:tcBorders>
              <w:right w:val="double" w:sz="4" w:space="0" w:color="auto"/>
            </w:tcBorders>
          </w:tcPr>
          <w:p w14:paraId="20D408C5" w14:textId="77777777" w:rsidR="00CC6EE5" w:rsidRPr="007E42E0" w:rsidRDefault="00CC6EE5" w:rsidP="00CC6EE5">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CC6EE5" w:rsidRPr="007E42E0" w14:paraId="02B5D3C5" w14:textId="77777777" w:rsidTr="00B90332">
        <w:tc>
          <w:tcPr>
            <w:tcW w:w="1341" w:type="dxa"/>
            <w:tcBorders>
              <w:left w:val="double" w:sz="4" w:space="0" w:color="auto"/>
              <w:bottom w:val="single" w:sz="12" w:space="0" w:color="auto"/>
            </w:tcBorders>
          </w:tcPr>
          <w:p w14:paraId="08DE1669" w14:textId="77777777" w:rsidR="00CC6EE5" w:rsidRPr="007E42E0" w:rsidRDefault="00CC6EE5" w:rsidP="00CC6EE5">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4B0E67ED" w14:textId="77777777" w:rsidR="00CC6EE5" w:rsidRPr="007E42E0" w:rsidRDefault="00CC6EE5" w:rsidP="00CC6EE5">
            <w:pPr>
              <w:pStyle w:val="Nadpis6"/>
              <w:rPr>
                <w:rFonts w:ascii="Times New Roman" w:hAnsi="Times New Roman"/>
                <w:lang w:val="cs-CZ" w:eastAsia="cs-CZ"/>
              </w:rPr>
            </w:pPr>
          </w:p>
        </w:tc>
      </w:tr>
      <w:tr w:rsidR="00CC6EE5" w:rsidRPr="007E42E0" w14:paraId="05B5D695" w14:textId="77777777" w:rsidTr="00B90332">
        <w:trPr>
          <w:cantSplit/>
        </w:trPr>
        <w:tc>
          <w:tcPr>
            <w:tcW w:w="9284" w:type="dxa"/>
            <w:gridSpan w:val="2"/>
            <w:tcBorders>
              <w:top w:val="single" w:sz="12" w:space="0" w:color="auto"/>
              <w:left w:val="double" w:sz="4" w:space="0" w:color="auto"/>
              <w:right w:val="double" w:sz="4" w:space="0" w:color="auto"/>
            </w:tcBorders>
          </w:tcPr>
          <w:p w14:paraId="1489CE23" w14:textId="77777777" w:rsidR="00CC6EE5" w:rsidRPr="007E42E0" w:rsidRDefault="00CC6EE5" w:rsidP="00CC6EE5">
            <w:pPr>
              <w:pStyle w:val="Nadpis5"/>
              <w:rPr>
                <w:rFonts w:ascii="Times New Roman" w:hAnsi="Times New Roman"/>
                <w:lang w:val="cs-CZ" w:eastAsia="cs-CZ"/>
              </w:rPr>
            </w:pPr>
            <w:r w:rsidRPr="007E42E0">
              <w:rPr>
                <w:rFonts w:ascii="Times New Roman" w:hAnsi="Times New Roman"/>
                <w:lang w:val="cs-CZ" w:eastAsia="cs-CZ"/>
              </w:rPr>
              <w:t xml:space="preserve">Dvoustupňové LED osvětlení prostoru pro cestující </w:t>
            </w:r>
          </w:p>
        </w:tc>
      </w:tr>
      <w:tr w:rsidR="00CC6EE5" w:rsidRPr="007E42E0" w14:paraId="7B308FEB" w14:textId="77777777" w:rsidTr="00B90332">
        <w:trPr>
          <w:cantSplit/>
        </w:trPr>
        <w:tc>
          <w:tcPr>
            <w:tcW w:w="1341" w:type="dxa"/>
            <w:tcBorders>
              <w:left w:val="double" w:sz="4" w:space="0" w:color="auto"/>
              <w:bottom w:val="single" w:sz="4" w:space="0" w:color="auto"/>
            </w:tcBorders>
          </w:tcPr>
          <w:p w14:paraId="2BF5CFA6" w14:textId="77777777" w:rsidR="00CC6EE5" w:rsidRPr="007E42E0" w:rsidRDefault="00CC6EE5" w:rsidP="00CC6EE5">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bottom w:val="single" w:sz="4" w:space="0" w:color="auto"/>
              <w:right w:val="double" w:sz="4" w:space="0" w:color="auto"/>
            </w:tcBorders>
          </w:tcPr>
          <w:p w14:paraId="102BCBA7" w14:textId="77777777" w:rsidR="00CC6EE5" w:rsidRPr="007E42E0" w:rsidRDefault="00CC6EE5" w:rsidP="00CC6EE5">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CC6EE5" w:rsidRPr="007E42E0" w14:paraId="1CE87EB5" w14:textId="77777777" w:rsidTr="00B90332">
        <w:tc>
          <w:tcPr>
            <w:tcW w:w="1341" w:type="dxa"/>
            <w:tcBorders>
              <w:top w:val="single" w:sz="4" w:space="0" w:color="auto"/>
              <w:left w:val="double" w:sz="4" w:space="0" w:color="auto"/>
              <w:bottom w:val="single" w:sz="12" w:space="0" w:color="auto"/>
            </w:tcBorders>
          </w:tcPr>
          <w:p w14:paraId="110E2ACD" w14:textId="77777777" w:rsidR="00CC6EE5" w:rsidRPr="007E42E0" w:rsidRDefault="00CC6EE5" w:rsidP="00CC6EE5">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top w:val="single" w:sz="4" w:space="0" w:color="auto"/>
              <w:bottom w:val="single" w:sz="12" w:space="0" w:color="auto"/>
              <w:right w:val="double" w:sz="4" w:space="0" w:color="auto"/>
            </w:tcBorders>
          </w:tcPr>
          <w:p w14:paraId="678CBAD5" w14:textId="77777777" w:rsidR="00CC6EE5" w:rsidRPr="007E42E0" w:rsidRDefault="00CC6EE5" w:rsidP="00CC6EE5">
            <w:pPr>
              <w:pStyle w:val="Nadpis6"/>
              <w:rPr>
                <w:rFonts w:ascii="Times New Roman" w:hAnsi="Times New Roman"/>
                <w:lang w:val="cs-CZ" w:eastAsia="cs-CZ"/>
              </w:rPr>
            </w:pPr>
          </w:p>
        </w:tc>
      </w:tr>
      <w:tr w:rsidR="00CC6EE5" w:rsidRPr="007E42E0" w14:paraId="1D3666E1" w14:textId="77777777" w:rsidTr="00B90332">
        <w:trPr>
          <w:cantSplit/>
        </w:trPr>
        <w:tc>
          <w:tcPr>
            <w:tcW w:w="9284" w:type="dxa"/>
            <w:gridSpan w:val="2"/>
            <w:tcBorders>
              <w:top w:val="single" w:sz="12" w:space="0" w:color="auto"/>
              <w:left w:val="double" w:sz="4" w:space="0" w:color="auto"/>
              <w:right w:val="double" w:sz="4" w:space="0" w:color="auto"/>
            </w:tcBorders>
          </w:tcPr>
          <w:p w14:paraId="1E51ACDD" w14:textId="77777777" w:rsidR="00CC6EE5" w:rsidRPr="007E42E0" w:rsidRDefault="00CC6EE5" w:rsidP="00CC6EE5">
            <w:pPr>
              <w:pStyle w:val="Nadpis5"/>
              <w:rPr>
                <w:rFonts w:ascii="Times New Roman" w:hAnsi="Times New Roman"/>
              </w:rPr>
            </w:pPr>
            <w:r w:rsidRPr="007E42E0">
              <w:rPr>
                <w:rFonts w:ascii="Times New Roman" w:hAnsi="Times New Roman"/>
              </w:rPr>
              <w:t xml:space="preserve">Výkonné osvětlení místa řidiče se samostatným vypínačem. </w:t>
            </w:r>
          </w:p>
          <w:p w14:paraId="3E615C39" w14:textId="77777777" w:rsidR="00CC6EE5" w:rsidRPr="007E42E0" w:rsidRDefault="00CC6EE5" w:rsidP="00CC6EE5">
            <w:pPr>
              <w:pStyle w:val="Nadpis5"/>
              <w:rPr>
                <w:rFonts w:ascii="Times New Roman" w:hAnsi="Times New Roman"/>
              </w:rPr>
            </w:pPr>
            <w:r w:rsidRPr="007E42E0">
              <w:rPr>
                <w:rFonts w:ascii="Times New Roman" w:hAnsi="Times New Roman"/>
              </w:rPr>
              <w:t>Nad prostor, kde bude umístěna pokladna, umístit LED světlo ovládané samostatným vypínačem. (poloha 1-0-2, 1- vypnuto, 0 – aktivace světla po otevření prvních dveří a rozsvícených potkávacích světel, 2 – stále zapnuto.)</w:t>
            </w:r>
          </w:p>
          <w:p w14:paraId="381BCA8D" w14:textId="77777777" w:rsidR="00CC6EE5" w:rsidRPr="007E42E0" w:rsidRDefault="00CC6EE5" w:rsidP="00CC6EE5">
            <w:pPr>
              <w:pStyle w:val="Nadpis5"/>
              <w:rPr>
                <w:rFonts w:ascii="Times New Roman" w:hAnsi="Times New Roman"/>
              </w:rPr>
            </w:pPr>
            <w:r w:rsidRPr="007E42E0">
              <w:rPr>
                <w:rFonts w:ascii="Times New Roman" w:hAnsi="Times New Roman"/>
              </w:rPr>
              <w:t xml:space="preserve"> Možnost vypnutí prvních světel za kabinou řidiče v prostoru pro cestující na levé a pravé straně ovládané samostatným vypínačem pro každou stranu umístěných na pultu řidiče.</w:t>
            </w:r>
          </w:p>
        </w:tc>
      </w:tr>
      <w:tr w:rsidR="00CC6EE5" w:rsidRPr="007E42E0" w14:paraId="052E977B" w14:textId="77777777" w:rsidTr="00B90332">
        <w:trPr>
          <w:cantSplit/>
        </w:trPr>
        <w:tc>
          <w:tcPr>
            <w:tcW w:w="1341" w:type="dxa"/>
            <w:tcBorders>
              <w:left w:val="double" w:sz="4" w:space="0" w:color="auto"/>
            </w:tcBorders>
          </w:tcPr>
          <w:p w14:paraId="4B158F8B" w14:textId="77777777" w:rsidR="00CC6EE5" w:rsidRPr="007E42E0" w:rsidRDefault="00CC6EE5" w:rsidP="00CC6EE5">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15309E1E" w14:textId="77777777" w:rsidR="00CC6EE5" w:rsidRPr="007E42E0" w:rsidRDefault="00CC6EE5" w:rsidP="00CC6EE5">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CC6EE5" w:rsidRPr="007E42E0" w14:paraId="46AD730B" w14:textId="77777777" w:rsidTr="00B90332">
        <w:tc>
          <w:tcPr>
            <w:tcW w:w="1341" w:type="dxa"/>
            <w:tcBorders>
              <w:left w:val="double" w:sz="4" w:space="0" w:color="auto"/>
              <w:bottom w:val="double" w:sz="4" w:space="0" w:color="auto"/>
            </w:tcBorders>
          </w:tcPr>
          <w:p w14:paraId="6775EE19" w14:textId="77777777" w:rsidR="00CC6EE5" w:rsidRPr="007E42E0" w:rsidRDefault="00CC6EE5" w:rsidP="00CC6EE5">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323C1990" w14:textId="77777777" w:rsidR="00CC6EE5" w:rsidRPr="007E42E0" w:rsidRDefault="00CC6EE5" w:rsidP="00CC6EE5">
            <w:pPr>
              <w:pStyle w:val="Nadpis6"/>
              <w:rPr>
                <w:rFonts w:ascii="Times New Roman" w:hAnsi="Times New Roman"/>
                <w:lang w:val="cs-CZ" w:eastAsia="cs-CZ"/>
              </w:rPr>
            </w:pPr>
          </w:p>
        </w:tc>
      </w:tr>
    </w:tbl>
    <w:p w14:paraId="07233CA6" w14:textId="77777777" w:rsidR="0036389F" w:rsidRPr="007E42E0" w:rsidRDefault="0036389F" w:rsidP="002E454F">
      <w:pPr>
        <w:rPr>
          <w:sz w:val="18"/>
          <w:szCs w:val="18"/>
        </w:rPr>
      </w:pPr>
    </w:p>
    <w:p w14:paraId="6DDA6300" w14:textId="77777777" w:rsidR="0036389F" w:rsidRPr="007E42E0" w:rsidRDefault="0036389F" w:rsidP="002E454F">
      <w:pPr>
        <w:pStyle w:val="Podnadpis"/>
        <w:rPr>
          <w:rFonts w:ascii="Times New Roman" w:hAnsi="Times New Roman"/>
          <w:sz w:val="18"/>
          <w:szCs w:val="18"/>
          <w:lang w:val="cs-CZ"/>
        </w:rPr>
      </w:pPr>
      <w:r w:rsidRPr="007E42E0">
        <w:rPr>
          <w:rFonts w:ascii="Times New Roman" w:hAnsi="Times New Roman"/>
          <w:sz w:val="18"/>
          <w:szCs w:val="18"/>
          <w:lang w:val="cs-CZ"/>
        </w:rPr>
        <w:t>Ventilace</w:t>
      </w:r>
    </w:p>
    <w:tbl>
      <w:tblPr>
        <w:tblW w:w="928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7938"/>
      </w:tblGrid>
      <w:tr w:rsidR="0036389F" w:rsidRPr="007E42E0" w14:paraId="330C3248" w14:textId="77777777" w:rsidTr="00B90332">
        <w:tc>
          <w:tcPr>
            <w:tcW w:w="9284" w:type="dxa"/>
            <w:gridSpan w:val="2"/>
          </w:tcPr>
          <w:p w14:paraId="6E14E7C4" w14:textId="77777777" w:rsidR="0036389F" w:rsidRPr="007E42E0" w:rsidRDefault="0036389F" w:rsidP="002E454F">
            <w:pPr>
              <w:pStyle w:val="Nadpis5"/>
              <w:rPr>
                <w:rFonts w:ascii="Times New Roman" w:hAnsi="Times New Roman"/>
              </w:rPr>
            </w:pPr>
            <w:r w:rsidRPr="007E42E0">
              <w:rPr>
                <w:rFonts w:ascii="Times New Roman" w:hAnsi="Times New Roman"/>
              </w:rPr>
              <w:t>Ventilace v přední stěně, elektricky otevíracími střešními ventilacemi v přední a zadní části a střešními ventilátory.</w:t>
            </w:r>
          </w:p>
        </w:tc>
      </w:tr>
      <w:tr w:rsidR="0036389F" w:rsidRPr="007E42E0" w14:paraId="6B8D783B" w14:textId="77777777" w:rsidTr="00B90332">
        <w:tc>
          <w:tcPr>
            <w:tcW w:w="1346" w:type="dxa"/>
          </w:tcPr>
          <w:p w14:paraId="75F1B32B" w14:textId="77777777" w:rsidR="0036389F" w:rsidRPr="007E42E0" w:rsidRDefault="0036389F" w:rsidP="002E454F">
            <w:pPr>
              <w:jc w:val="center"/>
              <w:rPr>
                <w:sz w:val="18"/>
                <w:szCs w:val="18"/>
              </w:rPr>
            </w:pPr>
          </w:p>
        </w:tc>
        <w:tc>
          <w:tcPr>
            <w:tcW w:w="7938" w:type="dxa"/>
          </w:tcPr>
          <w:p w14:paraId="54736F9B"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24D51D51" w14:textId="77777777" w:rsidTr="00B90332">
        <w:tc>
          <w:tcPr>
            <w:tcW w:w="1346" w:type="dxa"/>
            <w:tcBorders>
              <w:bottom w:val="double" w:sz="4" w:space="0" w:color="auto"/>
            </w:tcBorders>
          </w:tcPr>
          <w:p w14:paraId="2D4A50FE"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38" w:type="dxa"/>
            <w:tcBorders>
              <w:bottom w:val="double" w:sz="4" w:space="0" w:color="auto"/>
            </w:tcBorders>
          </w:tcPr>
          <w:p w14:paraId="1711E6EF" w14:textId="77777777" w:rsidR="0036389F" w:rsidRPr="007E42E0" w:rsidRDefault="0036389F" w:rsidP="002E454F">
            <w:pPr>
              <w:pStyle w:val="Nadpis6"/>
              <w:rPr>
                <w:rFonts w:ascii="Times New Roman" w:hAnsi="Times New Roman"/>
                <w:lang w:val="cs-CZ" w:eastAsia="cs-CZ"/>
              </w:rPr>
            </w:pPr>
          </w:p>
        </w:tc>
      </w:tr>
    </w:tbl>
    <w:p w14:paraId="1ED272A3" w14:textId="77777777" w:rsidR="0036389F" w:rsidRPr="007E42E0" w:rsidRDefault="0036389F" w:rsidP="002E454F">
      <w:pPr>
        <w:rPr>
          <w:sz w:val="18"/>
          <w:szCs w:val="18"/>
          <w:lang w:eastAsia="x-none"/>
        </w:rPr>
      </w:pPr>
    </w:p>
    <w:p w14:paraId="0A849243"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lang w:val="cs-CZ"/>
        </w:rPr>
        <w:t>Rámečky na informace pro cestující</w:t>
      </w:r>
    </w:p>
    <w:tbl>
      <w:tblPr>
        <w:tblW w:w="928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8"/>
        <w:gridCol w:w="7796"/>
      </w:tblGrid>
      <w:tr w:rsidR="0036389F" w:rsidRPr="007E42E0" w14:paraId="6320E5CD" w14:textId="77777777" w:rsidTr="00B90332">
        <w:tc>
          <w:tcPr>
            <w:tcW w:w="9284" w:type="dxa"/>
            <w:gridSpan w:val="2"/>
          </w:tcPr>
          <w:p w14:paraId="1AEBCCEA" w14:textId="77777777" w:rsidR="0036389F" w:rsidRPr="007E42E0" w:rsidRDefault="0036389F" w:rsidP="002E454F">
            <w:pPr>
              <w:pStyle w:val="Nadpis5"/>
              <w:rPr>
                <w:rFonts w:ascii="Times New Roman" w:hAnsi="Times New Roman"/>
              </w:rPr>
            </w:pPr>
            <w:r w:rsidRPr="007E42E0">
              <w:rPr>
                <w:rFonts w:ascii="Times New Roman" w:hAnsi="Times New Roman"/>
                <w:lang w:val="cs-CZ"/>
              </w:rPr>
              <w:t>V interiéru vozu o minimálním rozměru A4 na výšku m</w:t>
            </w:r>
            <w:proofErr w:type="spellStart"/>
            <w:r w:rsidRPr="007E42E0">
              <w:rPr>
                <w:rFonts w:ascii="Times New Roman" w:hAnsi="Times New Roman"/>
              </w:rPr>
              <w:t>ontovat</w:t>
            </w:r>
            <w:proofErr w:type="spellEnd"/>
            <w:r w:rsidRPr="007E42E0">
              <w:rPr>
                <w:rFonts w:ascii="Times New Roman" w:hAnsi="Times New Roman"/>
              </w:rPr>
              <w:t xml:space="preserve"> rámečky na informace pro cestující nebo reklamu v celém vozidle, kde to konstrukce dovoluje. Rámečky nesmí znemožnit manipulaci s víky výzbroje, pokud jsou na nich umístěny.</w:t>
            </w:r>
            <w:r w:rsidR="00CC6EE5" w:rsidRPr="007E42E0">
              <w:rPr>
                <w:rFonts w:ascii="Times New Roman" w:hAnsi="Times New Roman"/>
                <w:lang w:val="cs-CZ"/>
              </w:rPr>
              <w:t xml:space="preserve"> Jejich umístění podléhá schválení zadavatele.</w:t>
            </w:r>
          </w:p>
        </w:tc>
      </w:tr>
      <w:tr w:rsidR="0036389F" w:rsidRPr="007E42E0" w14:paraId="3590BC6C" w14:textId="77777777" w:rsidTr="00B90332">
        <w:tc>
          <w:tcPr>
            <w:tcW w:w="1488" w:type="dxa"/>
          </w:tcPr>
          <w:p w14:paraId="001CDD8A"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796" w:type="dxa"/>
          </w:tcPr>
          <w:p w14:paraId="6E6BB878"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46B0D438" w14:textId="77777777" w:rsidTr="00B90332">
        <w:tc>
          <w:tcPr>
            <w:tcW w:w="1488" w:type="dxa"/>
            <w:tcBorders>
              <w:bottom w:val="single" w:sz="4" w:space="0" w:color="auto"/>
            </w:tcBorders>
          </w:tcPr>
          <w:p w14:paraId="0C994198"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Počet, celkový obsah (v A4):</w:t>
            </w:r>
          </w:p>
        </w:tc>
        <w:tc>
          <w:tcPr>
            <w:tcW w:w="7796" w:type="dxa"/>
            <w:tcBorders>
              <w:bottom w:val="single" w:sz="4" w:space="0" w:color="auto"/>
            </w:tcBorders>
          </w:tcPr>
          <w:p w14:paraId="6E762D32" w14:textId="77777777" w:rsidR="0036389F" w:rsidRPr="007E42E0" w:rsidRDefault="0036389F" w:rsidP="002E454F">
            <w:pPr>
              <w:pStyle w:val="Zkladntext"/>
              <w:rPr>
                <w:rFonts w:ascii="Times New Roman" w:hAnsi="Times New Roman" w:cs="Times New Roman"/>
              </w:rPr>
            </w:pPr>
          </w:p>
        </w:tc>
      </w:tr>
      <w:tr w:rsidR="0036389F" w:rsidRPr="007E42E0" w14:paraId="5503EF25" w14:textId="77777777" w:rsidTr="00B90332">
        <w:tc>
          <w:tcPr>
            <w:tcW w:w="1488" w:type="dxa"/>
            <w:tcBorders>
              <w:top w:val="single" w:sz="4" w:space="0" w:color="auto"/>
              <w:bottom w:val="double" w:sz="4" w:space="0" w:color="auto"/>
            </w:tcBorders>
          </w:tcPr>
          <w:p w14:paraId="08CA4855"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796" w:type="dxa"/>
            <w:tcBorders>
              <w:top w:val="single" w:sz="4" w:space="0" w:color="auto"/>
              <w:bottom w:val="double" w:sz="4" w:space="0" w:color="auto"/>
            </w:tcBorders>
          </w:tcPr>
          <w:p w14:paraId="53458C24" w14:textId="77777777" w:rsidR="0036389F" w:rsidRPr="007E42E0" w:rsidRDefault="0036389F" w:rsidP="002E454F">
            <w:pPr>
              <w:pStyle w:val="Zkladntext"/>
              <w:rPr>
                <w:rFonts w:ascii="Times New Roman" w:hAnsi="Times New Roman" w:cs="Times New Roman"/>
              </w:rPr>
            </w:pPr>
          </w:p>
          <w:p w14:paraId="2E1E21D0" w14:textId="77777777" w:rsidR="0036389F" w:rsidRPr="007E42E0" w:rsidRDefault="0036389F" w:rsidP="002E454F">
            <w:pPr>
              <w:pStyle w:val="Zkladntext"/>
              <w:rPr>
                <w:rFonts w:ascii="Times New Roman" w:hAnsi="Times New Roman" w:cs="Times New Roman"/>
              </w:rPr>
            </w:pPr>
          </w:p>
        </w:tc>
      </w:tr>
    </w:tbl>
    <w:p w14:paraId="12FA3C54" w14:textId="77777777" w:rsidR="0036389F" w:rsidRPr="007E42E0" w:rsidRDefault="0036389F" w:rsidP="002E454F">
      <w:pPr>
        <w:pStyle w:val="Podnadpis"/>
        <w:numPr>
          <w:ilvl w:val="0"/>
          <w:numId w:val="0"/>
        </w:numPr>
        <w:ind w:left="720"/>
        <w:rPr>
          <w:rFonts w:ascii="Times New Roman" w:hAnsi="Times New Roman"/>
          <w:sz w:val="18"/>
          <w:szCs w:val="18"/>
        </w:rPr>
      </w:pPr>
      <w:r w:rsidRPr="007E42E0">
        <w:rPr>
          <w:rFonts w:ascii="Times New Roman" w:hAnsi="Times New Roman"/>
          <w:sz w:val="18"/>
          <w:szCs w:val="18"/>
          <w:lang w:val="cs-CZ"/>
        </w:rPr>
        <w:t xml:space="preserve"> </w:t>
      </w:r>
    </w:p>
    <w:p w14:paraId="24E92CD9"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Tlačítka pro signalizaci k řidiči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67C58F9E" w14:textId="77777777" w:rsidTr="00B90332">
        <w:trPr>
          <w:cantSplit/>
        </w:trPr>
        <w:tc>
          <w:tcPr>
            <w:tcW w:w="9284" w:type="dxa"/>
            <w:gridSpan w:val="2"/>
            <w:tcBorders>
              <w:top w:val="double" w:sz="4" w:space="0" w:color="auto"/>
              <w:left w:val="double" w:sz="4" w:space="0" w:color="auto"/>
              <w:right w:val="double" w:sz="4" w:space="0" w:color="auto"/>
            </w:tcBorders>
          </w:tcPr>
          <w:p w14:paraId="206A3B81" w14:textId="77777777" w:rsidR="001B49E1"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Tlačítka pro signalizaci k řidiči musí být konstruována a umístěna tak, aby byla co nejvíce omezena možnost neúmyslného stisknutí cestujícím.</w:t>
            </w:r>
            <w:r w:rsidR="001B49E1" w:rsidRPr="007E42E0">
              <w:rPr>
                <w:rFonts w:ascii="Times New Roman" w:hAnsi="Times New Roman"/>
                <w:lang w:val="cs-CZ" w:eastAsia="cs-CZ"/>
              </w:rPr>
              <w:t xml:space="preserve"> </w:t>
            </w:r>
          </w:p>
          <w:p w14:paraId="26797FF5" w14:textId="77777777" w:rsidR="001B49E1" w:rsidRPr="007E42E0" w:rsidRDefault="001B49E1" w:rsidP="002E454F">
            <w:pPr>
              <w:pStyle w:val="Nadpis5"/>
              <w:rPr>
                <w:rFonts w:ascii="Times New Roman" w:hAnsi="Times New Roman"/>
                <w:lang w:val="cs-CZ" w:eastAsia="cs-CZ"/>
              </w:rPr>
            </w:pPr>
            <w:r w:rsidRPr="007E42E0">
              <w:rPr>
                <w:rFonts w:ascii="Times New Roman" w:hAnsi="Times New Roman"/>
                <w:lang w:val="cs-CZ" w:eastAsia="cs-CZ"/>
              </w:rPr>
              <w:t>Zvýšení hlasitosti signalizace od cestujících v kabině řidiče.</w:t>
            </w:r>
          </w:p>
          <w:p w14:paraId="1E2EA768" w14:textId="77777777" w:rsidR="0036389F" w:rsidRPr="007E42E0" w:rsidRDefault="001B49E1" w:rsidP="002E454F">
            <w:pPr>
              <w:pStyle w:val="Nadpis5"/>
              <w:rPr>
                <w:rFonts w:ascii="Times New Roman" w:hAnsi="Times New Roman"/>
                <w:lang w:val="cs-CZ" w:eastAsia="cs-CZ"/>
              </w:rPr>
            </w:pPr>
            <w:r w:rsidRPr="007E42E0">
              <w:rPr>
                <w:rFonts w:ascii="Times New Roman" w:hAnsi="Times New Roman"/>
                <w:lang w:val="cs-CZ" w:eastAsia="cs-CZ"/>
              </w:rPr>
              <w:t xml:space="preserve"> Signalizace od tlačítek „dveře a stop“ – akusticky je signalizováno jen první stisknutí. Řidiči se zobrazí příslušná ikona na pultu řidiče a současně se rozsvítí nápis STOP.</w:t>
            </w:r>
          </w:p>
          <w:p w14:paraId="7ED90C9B" w14:textId="77777777" w:rsidR="00CC6EE5" w:rsidRPr="007E42E0" w:rsidRDefault="00CC6EE5" w:rsidP="00CC6EE5">
            <w:pPr>
              <w:pStyle w:val="Nadpis5"/>
              <w:rPr>
                <w:rFonts w:ascii="Times New Roman" w:hAnsi="Times New Roman"/>
              </w:rPr>
            </w:pPr>
            <w:r w:rsidRPr="007E42E0">
              <w:rPr>
                <w:rFonts w:ascii="Times New Roman" w:hAnsi="Times New Roman"/>
              </w:rPr>
              <w:t xml:space="preserve">Poptávkové otevírání dveří cestujícími. Vnitřní tlačítka nápis DVEŘE na boku tlačítka 1x (I. dveře) 3x (II., III., </w:t>
            </w:r>
            <w:r w:rsidRPr="007E42E0">
              <w:rPr>
                <w:rFonts w:ascii="Times New Roman" w:hAnsi="Times New Roman"/>
                <w:lang w:val="cs-CZ"/>
              </w:rPr>
              <w:t>IV.,</w:t>
            </w:r>
            <w:r w:rsidRPr="007E42E0">
              <w:rPr>
                <w:rFonts w:ascii="Times New Roman" w:hAnsi="Times New Roman"/>
              </w:rPr>
              <w:t xml:space="preserve"> dveře) umístěna na levé a pravé straně dveří. Vnější tlačítka 1x (I., II., III.,</w:t>
            </w:r>
            <w:r w:rsidRPr="007E42E0">
              <w:rPr>
                <w:rFonts w:ascii="Times New Roman" w:hAnsi="Times New Roman"/>
                <w:lang w:val="cs-CZ"/>
              </w:rPr>
              <w:t xml:space="preserve"> IV.,</w:t>
            </w:r>
            <w:r w:rsidRPr="007E42E0">
              <w:rPr>
                <w:rFonts w:ascii="Times New Roman" w:hAnsi="Times New Roman"/>
              </w:rPr>
              <w:t xml:space="preserve"> dveře) umístěné na levé straně dveří – pohled do vozu. Barevné provedení tlačítek a umístění podléhá schválení zadavatele.</w:t>
            </w:r>
          </w:p>
        </w:tc>
      </w:tr>
      <w:tr w:rsidR="0036389F" w:rsidRPr="007E42E0" w14:paraId="2B721B65" w14:textId="77777777" w:rsidTr="00B90332">
        <w:trPr>
          <w:cantSplit/>
        </w:trPr>
        <w:tc>
          <w:tcPr>
            <w:tcW w:w="1341" w:type="dxa"/>
            <w:tcBorders>
              <w:left w:val="double" w:sz="4" w:space="0" w:color="auto"/>
            </w:tcBorders>
          </w:tcPr>
          <w:p w14:paraId="21237D3D"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698842A8"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7B695FBB" w14:textId="77777777" w:rsidTr="00B90332">
        <w:tc>
          <w:tcPr>
            <w:tcW w:w="1341" w:type="dxa"/>
            <w:tcBorders>
              <w:left w:val="double" w:sz="4" w:space="0" w:color="auto"/>
              <w:bottom w:val="double" w:sz="4" w:space="0" w:color="auto"/>
            </w:tcBorders>
          </w:tcPr>
          <w:p w14:paraId="5391CEE7"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1BBB4C43" w14:textId="77777777" w:rsidR="0036389F" w:rsidRPr="007E42E0" w:rsidRDefault="0036389F" w:rsidP="002E454F">
            <w:pPr>
              <w:pStyle w:val="Nadpis6"/>
              <w:rPr>
                <w:rFonts w:ascii="Times New Roman" w:hAnsi="Times New Roman"/>
                <w:lang w:val="cs-CZ" w:eastAsia="cs-CZ"/>
              </w:rPr>
            </w:pPr>
          </w:p>
        </w:tc>
      </w:tr>
    </w:tbl>
    <w:p w14:paraId="17A56E1A" w14:textId="77777777" w:rsidR="00A07698" w:rsidRPr="007E42E0" w:rsidRDefault="00A07698" w:rsidP="004642B1">
      <w:pPr>
        <w:pStyle w:val="Nadpis4"/>
        <w:numPr>
          <w:ilvl w:val="0"/>
          <w:numId w:val="0"/>
        </w:numPr>
        <w:spacing w:before="0" w:after="0"/>
        <w:rPr>
          <w:rFonts w:ascii="Times New Roman" w:hAnsi="Times New Roman"/>
          <w:sz w:val="18"/>
          <w:szCs w:val="18"/>
        </w:rPr>
      </w:pPr>
    </w:p>
    <w:p w14:paraId="22850C69" w14:textId="40DC62E9" w:rsidR="0036389F" w:rsidRPr="007E42E0" w:rsidRDefault="00A07698" w:rsidP="004642B1">
      <w:pPr>
        <w:pStyle w:val="Odstavecseseznamem"/>
        <w:numPr>
          <w:ilvl w:val="1"/>
          <w:numId w:val="4"/>
        </w:numPr>
        <w:ind w:left="709" w:hanging="709"/>
        <w:rPr>
          <w:b/>
          <w:vanish/>
          <w:sz w:val="18"/>
          <w:szCs w:val="18"/>
        </w:rPr>
      </w:pPr>
      <w:r>
        <w:rPr>
          <w:b/>
          <w:vanish/>
          <w:sz w:val="18"/>
          <w:szCs w:val="18"/>
        </w:rPr>
        <w:t xml:space="preserve">Podvozek a agregáty </w:t>
      </w:r>
    </w:p>
    <w:p w14:paraId="6539E492"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Údržba a opravy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73C28D4D" w14:textId="77777777" w:rsidTr="00B90332">
        <w:trPr>
          <w:cantSplit/>
        </w:trPr>
        <w:tc>
          <w:tcPr>
            <w:tcW w:w="9284" w:type="dxa"/>
            <w:gridSpan w:val="2"/>
            <w:tcBorders>
              <w:top w:val="double" w:sz="4" w:space="0" w:color="auto"/>
              <w:left w:val="double" w:sz="4" w:space="0" w:color="auto"/>
              <w:right w:val="double" w:sz="4" w:space="0" w:color="auto"/>
            </w:tcBorders>
          </w:tcPr>
          <w:p w14:paraId="7902995D"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 xml:space="preserve">Všechny agregáty musí být uspořádány tak, aby umožnily bezproblémový přístup ke všem místům, na kterých se provádí plánovaná údržba nebo běžné opravy. </w:t>
            </w:r>
          </w:p>
        </w:tc>
      </w:tr>
      <w:tr w:rsidR="0036389F" w:rsidRPr="007E42E0" w14:paraId="540CF6B3" w14:textId="77777777" w:rsidTr="00B90332">
        <w:trPr>
          <w:cantSplit/>
        </w:trPr>
        <w:tc>
          <w:tcPr>
            <w:tcW w:w="1341" w:type="dxa"/>
            <w:tcBorders>
              <w:left w:val="double" w:sz="4" w:space="0" w:color="auto"/>
              <w:bottom w:val="single" w:sz="4" w:space="0" w:color="auto"/>
            </w:tcBorders>
          </w:tcPr>
          <w:p w14:paraId="09B3C161"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bottom w:val="single" w:sz="4" w:space="0" w:color="auto"/>
              <w:right w:val="double" w:sz="4" w:space="0" w:color="auto"/>
            </w:tcBorders>
          </w:tcPr>
          <w:p w14:paraId="500E6A33"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2EBD4348" w14:textId="77777777" w:rsidTr="00B90332">
        <w:tc>
          <w:tcPr>
            <w:tcW w:w="1341" w:type="dxa"/>
            <w:tcBorders>
              <w:left w:val="double" w:sz="4" w:space="0" w:color="auto"/>
              <w:bottom w:val="single" w:sz="12" w:space="0" w:color="auto"/>
            </w:tcBorders>
          </w:tcPr>
          <w:p w14:paraId="10611882"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77F5E0C8" w14:textId="77777777" w:rsidR="0036389F" w:rsidRPr="007E42E0" w:rsidRDefault="0036389F" w:rsidP="002E454F">
            <w:pPr>
              <w:pStyle w:val="Nadpis6"/>
              <w:rPr>
                <w:rFonts w:ascii="Times New Roman" w:hAnsi="Times New Roman"/>
                <w:lang w:val="cs-CZ" w:eastAsia="cs-CZ"/>
              </w:rPr>
            </w:pPr>
          </w:p>
        </w:tc>
      </w:tr>
      <w:tr w:rsidR="0036389F" w:rsidRPr="007E42E0" w14:paraId="5C097CF7" w14:textId="77777777" w:rsidTr="00B90332">
        <w:trPr>
          <w:cantSplit/>
        </w:trPr>
        <w:tc>
          <w:tcPr>
            <w:tcW w:w="9284" w:type="dxa"/>
            <w:gridSpan w:val="2"/>
            <w:tcBorders>
              <w:top w:val="single" w:sz="12" w:space="0" w:color="auto"/>
              <w:left w:val="double" w:sz="4" w:space="0" w:color="auto"/>
              <w:right w:val="double" w:sz="4" w:space="0" w:color="auto"/>
            </w:tcBorders>
          </w:tcPr>
          <w:p w14:paraId="2DCAE6EA"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Diagnostické přípojky na dobře přístupných (bez demontáže jakékoliv součásti) a dostatečně chráněných místech.</w:t>
            </w:r>
          </w:p>
        </w:tc>
      </w:tr>
      <w:tr w:rsidR="0036389F" w:rsidRPr="007E42E0" w14:paraId="05065AFF" w14:textId="77777777" w:rsidTr="00B90332">
        <w:trPr>
          <w:cantSplit/>
        </w:trPr>
        <w:tc>
          <w:tcPr>
            <w:tcW w:w="1341" w:type="dxa"/>
            <w:tcBorders>
              <w:left w:val="double" w:sz="4" w:space="0" w:color="auto"/>
            </w:tcBorders>
          </w:tcPr>
          <w:p w14:paraId="730C0763"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2F84643E"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01226DF0" w14:textId="77777777" w:rsidTr="00B90332">
        <w:tc>
          <w:tcPr>
            <w:tcW w:w="1341" w:type="dxa"/>
            <w:tcBorders>
              <w:left w:val="double" w:sz="4" w:space="0" w:color="auto"/>
              <w:bottom w:val="double" w:sz="4" w:space="0" w:color="auto"/>
            </w:tcBorders>
          </w:tcPr>
          <w:p w14:paraId="5FDD8C27"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515691C1" w14:textId="77777777" w:rsidR="0036389F" w:rsidRPr="007E42E0" w:rsidRDefault="0036389F" w:rsidP="002E454F">
            <w:pPr>
              <w:pStyle w:val="Nadpis6"/>
              <w:rPr>
                <w:rFonts w:ascii="Times New Roman" w:hAnsi="Times New Roman"/>
                <w:lang w:val="cs-CZ" w:eastAsia="cs-CZ"/>
              </w:rPr>
            </w:pPr>
          </w:p>
        </w:tc>
      </w:tr>
    </w:tbl>
    <w:p w14:paraId="20E034FB" w14:textId="77777777" w:rsidR="0036389F" w:rsidRPr="007E42E0" w:rsidRDefault="0036389F" w:rsidP="002E454F">
      <w:pPr>
        <w:rPr>
          <w:sz w:val="18"/>
          <w:szCs w:val="18"/>
        </w:rPr>
      </w:pPr>
    </w:p>
    <w:p w14:paraId="545D3BC7"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Chlazení </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4"/>
      </w:tblGrid>
      <w:tr w:rsidR="0036389F" w:rsidRPr="007E42E0" w14:paraId="67D5325D" w14:textId="77777777" w:rsidTr="00B90332">
        <w:trPr>
          <w:cantSplit/>
        </w:trPr>
        <w:tc>
          <w:tcPr>
            <w:tcW w:w="9285" w:type="dxa"/>
            <w:gridSpan w:val="2"/>
            <w:tcBorders>
              <w:top w:val="double" w:sz="4" w:space="0" w:color="auto"/>
              <w:left w:val="double" w:sz="4" w:space="0" w:color="auto"/>
              <w:bottom w:val="single" w:sz="4" w:space="0" w:color="auto"/>
              <w:right w:val="double" w:sz="4" w:space="0" w:color="auto"/>
            </w:tcBorders>
          </w:tcPr>
          <w:p w14:paraId="17CB2849" w14:textId="77777777" w:rsidR="00DD7225" w:rsidRPr="007E42E0" w:rsidRDefault="00CC6EE5" w:rsidP="002E454F">
            <w:pPr>
              <w:pStyle w:val="Odstavecseseznamem"/>
              <w:numPr>
                <w:ilvl w:val="0"/>
                <w:numId w:val="12"/>
              </w:numPr>
              <w:ind w:left="284" w:hanging="142"/>
              <w:jc w:val="both"/>
              <w:rPr>
                <w:sz w:val="18"/>
                <w:szCs w:val="18"/>
              </w:rPr>
            </w:pPr>
            <w:r w:rsidRPr="007E42E0">
              <w:t>Výkon chladící soustavy musí být dostatečný za všech klimatických podmínek, které se mohou vyskytnout v regionu měst Chomutova a Jirkova (dostatečným výkonem se rozumí výkon umožňující jízdu bez provozních omezení).</w:t>
            </w:r>
          </w:p>
        </w:tc>
      </w:tr>
      <w:tr w:rsidR="0036389F" w:rsidRPr="007E42E0" w14:paraId="3739F0F7" w14:textId="77777777" w:rsidTr="00B90332">
        <w:trPr>
          <w:cantSplit/>
        </w:trPr>
        <w:tc>
          <w:tcPr>
            <w:tcW w:w="1341" w:type="dxa"/>
            <w:tcBorders>
              <w:left w:val="double" w:sz="4" w:space="0" w:color="auto"/>
              <w:bottom w:val="single" w:sz="4" w:space="0" w:color="auto"/>
            </w:tcBorders>
          </w:tcPr>
          <w:p w14:paraId="78F9FC50"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4" w:type="dxa"/>
            <w:tcBorders>
              <w:bottom w:val="single" w:sz="4" w:space="0" w:color="auto"/>
              <w:right w:val="double" w:sz="4" w:space="0" w:color="auto"/>
            </w:tcBorders>
          </w:tcPr>
          <w:p w14:paraId="295183CC"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775AF1AE" w14:textId="77777777" w:rsidTr="00B90332">
        <w:tc>
          <w:tcPr>
            <w:tcW w:w="1341" w:type="dxa"/>
            <w:tcBorders>
              <w:left w:val="double" w:sz="4" w:space="0" w:color="auto"/>
              <w:bottom w:val="single" w:sz="12" w:space="0" w:color="auto"/>
            </w:tcBorders>
          </w:tcPr>
          <w:p w14:paraId="44DE14FD"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4" w:type="dxa"/>
            <w:tcBorders>
              <w:bottom w:val="single" w:sz="12" w:space="0" w:color="auto"/>
              <w:right w:val="double" w:sz="4" w:space="0" w:color="auto"/>
            </w:tcBorders>
          </w:tcPr>
          <w:p w14:paraId="16D7FEE9" w14:textId="77777777" w:rsidR="0036389F" w:rsidRPr="007E42E0" w:rsidRDefault="0036389F" w:rsidP="002E454F">
            <w:pPr>
              <w:pStyle w:val="Nadpis6"/>
              <w:rPr>
                <w:rFonts w:ascii="Times New Roman" w:hAnsi="Times New Roman"/>
                <w:lang w:val="cs-CZ" w:eastAsia="cs-CZ"/>
              </w:rPr>
            </w:pPr>
          </w:p>
        </w:tc>
      </w:tr>
      <w:tr w:rsidR="0036389F" w:rsidRPr="007E42E0" w14:paraId="6C866A7F" w14:textId="77777777" w:rsidTr="00B90332">
        <w:tblPrEx>
          <w:tblLook w:val="04A0" w:firstRow="1" w:lastRow="0" w:firstColumn="1" w:lastColumn="0" w:noHBand="0" w:noVBand="1"/>
        </w:tblPrEx>
        <w:trPr>
          <w:cantSplit/>
        </w:trPr>
        <w:tc>
          <w:tcPr>
            <w:tcW w:w="9285" w:type="dxa"/>
            <w:gridSpan w:val="2"/>
            <w:tcBorders>
              <w:top w:val="single" w:sz="12" w:space="0" w:color="auto"/>
              <w:left w:val="double" w:sz="4" w:space="0" w:color="auto"/>
              <w:bottom w:val="single" w:sz="4" w:space="0" w:color="auto"/>
              <w:right w:val="double" w:sz="4" w:space="0" w:color="auto"/>
            </w:tcBorders>
            <w:hideMark/>
          </w:tcPr>
          <w:p w14:paraId="76F69386" w14:textId="77777777" w:rsidR="0036389F" w:rsidRPr="007E42E0" w:rsidRDefault="0036389F" w:rsidP="002E454F">
            <w:pPr>
              <w:pStyle w:val="Nadpis5"/>
              <w:rPr>
                <w:rFonts w:ascii="Times New Roman" w:hAnsi="Times New Roman"/>
              </w:rPr>
            </w:pPr>
            <w:r w:rsidRPr="007E42E0">
              <w:rPr>
                <w:rFonts w:ascii="Times New Roman" w:hAnsi="Times New Roman"/>
              </w:rPr>
              <w:t>Kontrola hladiny chladicí kapaliny bez otevírání zátky expanzní nádrže. Vodoznak musí být konstruován a umístěn tak, aby byla zajištěna vyhovující funkce po celou dobu životnosti autobusu s minimální údržbou. Vodoznak musí být vyroben z materiálu, u kterého není předpoklad snižování průhlednosti během životnosti autobusu (např. sklo).</w:t>
            </w:r>
          </w:p>
        </w:tc>
      </w:tr>
      <w:tr w:rsidR="0036389F" w:rsidRPr="007E42E0" w14:paraId="29FCD1CF" w14:textId="77777777" w:rsidTr="00B90332">
        <w:tblPrEx>
          <w:tblLook w:val="04A0" w:firstRow="1" w:lastRow="0" w:firstColumn="1" w:lastColumn="0" w:noHBand="0" w:noVBand="1"/>
        </w:tblPrEx>
        <w:trPr>
          <w:cantSplit/>
        </w:trPr>
        <w:tc>
          <w:tcPr>
            <w:tcW w:w="1341" w:type="dxa"/>
            <w:tcBorders>
              <w:top w:val="single" w:sz="4" w:space="0" w:color="auto"/>
              <w:left w:val="double" w:sz="4" w:space="0" w:color="auto"/>
              <w:bottom w:val="single" w:sz="4" w:space="0" w:color="auto"/>
              <w:right w:val="single" w:sz="4" w:space="0" w:color="auto"/>
            </w:tcBorders>
            <w:hideMark/>
          </w:tcPr>
          <w:p w14:paraId="7BB07CD9" w14:textId="77777777" w:rsidR="0036389F" w:rsidRPr="007E42E0" w:rsidRDefault="0036389F" w:rsidP="002E454F">
            <w:pPr>
              <w:pStyle w:val="Nadpis9"/>
              <w:rPr>
                <w:rFonts w:ascii="Times New Roman" w:hAnsi="Times New Roman"/>
              </w:rPr>
            </w:pPr>
            <w:r w:rsidRPr="007E42E0">
              <w:rPr>
                <w:rFonts w:ascii="Times New Roman" w:hAnsi="Times New Roman"/>
              </w:rPr>
              <w:lastRenderedPageBreak/>
              <w:t>Odpověď:</w:t>
            </w:r>
          </w:p>
        </w:tc>
        <w:tc>
          <w:tcPr>
            <w:tcW w:w="7944" w:type="dxa"/>
            <w:tcBorders>
              <w:top w:val="single" w:sz="4" w:space="0" w:color="auto"/>
              <w:left w:val="single" w:sz="4" w:space="0" w:color="auto"/>
              <w:bottom w:val="single" w:sz="4" w:space="0" w:color="auto"/>
              <w:right w:val="double" w:sz="4" w:space="0" w:color="auto"/>
            </w:tcBorders>
            <w:hideMark/>
          </w:tcPr>
          <w:p w14:paraId="3CB294A2"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458C07F6" w14:textId="77777777" w:rsidTr="00B90332">
        <w:tblPrEx>
          <w:tblLook w:val="04A0" w:firstRow="1" w:lastRow="0" w:firstColumn="1" w:lastColumn="0" w:noHBand="0" w:noVBand="1"/>
        </w:tblPrEx>
        <w:tc>
          <w:tcPr>
            <w:tcW w:w="1341" w:type="dxa"/>
            <w:tcBorders>
              <w:top w:val="single" w:sz="4" w:space="0" w:color="auto"/>
              <w:left w:val="double" w:sz="4" w:space="0" w:color="auto"/>
              <w:bottom w:val="double" w:sz="4" w:space="0" w:color="auto"/>
              <w:right w:val="single" w:sz="4" w:space="0" w:color="auto"/>
            </w:tcBorders>
            <w:hideMark/>
          </w:tcPr>
          <w:p w14:paraId="6309CC90" w14:textId="77777777" w:rsidR="0036389F" w:rsidRPr="007E42E0" w:rsidRDefault="0036389F" w:rsidP="002E454F">
            <w:pPr>
              <w:pStyle w:val="Nadpis9"/>
              <w:rPr>
                <w:rFonts w:ascii="Times New Roman" w:hAnsi="Times New Roman"/>
              </w:rPr>
            </w:pPr>
            <w:r w:rsidRPr="007E42E0">
              <w:rPr>
                <w:rFonts w:ascii="Times New Roman" w:hAnsi="Times New Roman"/>
              </w:rPr>
              <w:t>Komentář:</w:t>
            </w:r>
          </w:p>
        </w:tc>
        <w:tc>
          <w:tcPr>
            <w:tcW w:w="7944" w:type="dxa"/>
            <w:tcBorders>
              <w:top w:val="single" w:sz="4" w:space="0" w:color="auto"/>
              <w:left w:val="single" w:sz="4" w:space="0" w:color="auto"/>
              <w:bottom w:val="double" w:sz="4" w:space="0" w:color="auto"/>
              <w:right w:val="double" w:sz="4" w:space="0" w:color="auto"/>
            </w:tcBorders>
          </w:tcPr>
          <w:p w14:paraId="09F98C67" w14:textId="77777777" w:rsidR="0036389F" w:rsidRPr="007E42E0" w:rsidRDefault="0036389F" w:rsidP="002E454F">
            <w:pPr>
              <w:pStyle w:val="Nadpis6"/>
              <w:rPr>
                <w:rFonts w:ascii="Times New Roman" w:hAnsi="Times New Roman"/>
              </w:rPr>
            </w:pPr>
          </w:p>
        </w:tc>
      </w:tr>
    </w:tbl>
    <w:p w14:paraId="281A3937" w14:textId="77777777" w:rsidR="0036389F" w:rsidRPr="007E42E0" w:rsidRDefault="0036389F" w:rsidP="002E454F">
      <w:pPr>
        <w:rPr>
          <w:sz w:val="18"/>
          <w:szCs w:val="18"/>
        </w:rPr>
      </w:pPr>
    </w:p>
    <w:p w14:paraId="1111CC73"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Čištění chladičů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2453564E" w14:textId="77777777" w:rsidTr="00B90332">
        <w:trPr>
          <w:cantSplit/>
        </w:trPr>
        <w:tc>
          <w:tcPr>
            <w:tcW w:w="9284" w:type="dxa"/>
            <w:gridSpan w:val="2"/>
            <w:tcBorders>
              <w:top w:val="double" w:sz="4" w:space="0" w:color="auto"/>
              <w:left w:val="double" w:sz="4" w:space="0" w:color="auto"/>
              <w:right w:val="double" w:sz="4" w:space="0" w:color="auto"/>
            </w:tcBorders>
          </w:tcPr>
          <w:p w14:paraId="72DD069B"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Všechny chladiče musí být konstruovány tak, aby bylo možné jejich účinné čištění proudem vody bez demontáže chladičů z vozidla. Technologický postup čištění chladičů může obsahovat demontáž krytů a další manipulaci s chladiči za předpokladu, že není nutné odpojit přívod chlazených médií k žádnému chladiči. Tato podmínka není splněna, pokud konstrukční řešení chladičů neumožní čištění každého chladiče proudem vody samostatně (aniž by byl zcela nebo zčásti při čištění zakryt jiným chladičem).</w:t>
            </w:r>
          </w:p>
        </w:tc>
      </w:tr>
      <w:tr w:rsidR="0036389F" w:rsidRPr="007E42E0" w14:paraId="5BFD7CE3" w14:textId="77777777" w:rsidTr="00B90332">
        <w:trPr>
          <w:cantSplit/>
        </w:trPr>
        <w:tc>
          <w:tcPr>
            <w:tcW w:w="1341" w:type="dxa"/>
            <w:tcBorders>
              <w:left w:val="double" w:sz="4" w:space="0" w:color="auto"/>
            </w:tcBorders>
          </w:tcPr>
          <w:p w14:paraId="2C22BAB0"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4B60CF4C"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583F4781" w14:textId="77777777" w:rsidTr="00B90332">
        <w:tc>
          <w:tcPr>
            <w:tcW w:w="1341" w:type="dxa"/>
            <w:tcBorders>
              <w:left w:val="double" w:sz="4" w:space="0" w:color="auto"/>
              <w:bottom w:val="double" w:sz="4" w:space="0" w:color="auto"/>
            </w:tcBorders>
          </w:tcPr>
          <w:p w14:paraId="26ACE7FC"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524C6804" w14:textId="77777777" w:rsidR="0036389F" w:rsidRPr="007E42E0" w:rsidRDefault="0036389F" w:rsidP="002E454F">
            <w:pPr>
              <w:pStyle w:val="Nadpis6"/>
              <w:rPr>
                <w:rFonts w:ascii="Times New Roman" w:hAnsi="Times New Roman"/>
                <w:lang w:val="cs-CZ" w:eastAsia="cs-CZ"/>
              </w:rPr>
            </w:pPr>
          </w:p>
        </w:tc>
      </w:tr>
    </w:tbl>
    <w:p w14:paraId="0EA708D7" w14:textId="77777777" w:rsidR="0036389F" w:rsidRPr="007E42E0" w:rsidRDefault="0036389F" w:rsidP="002E454F">
      <w:pPr>
        <w:rPr>
          <w:sz w:val="18"/>
          <w:szCs w:val="18"/>
        </w:rPr>
      </w:pPr>
    </w:p>
    <w:p w14:paraId="390AE5F0"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Chladicí kapalina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70878756" w14:textId="77777777" w:rsidTr="00B90332">
        <w:trPr>
          <w:cantSplit/>
        </w:trPr>
        <w:tc>
          <w:tcPr>
            <w:tcW w:w="9284" w:type="dxa"/>
            <w:gridSpan w:val="2"/>
            <w:tcBorders>
              <w:top w:val="double" w:sz="4" w:space="0" w:color="auto"/>
              <w:left w:val="double" w:sz="4" w:space="0" w:color="auto"/>
              <w:right w:val="double" w:sz="4" w:space="0" w:color="auto"/>
            </w:tcBorders>
          </w:tcPr>
          <w:p w14:paraId="72240D1D"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 xml:space="preserve">Chladicí kapalina je popsána obecně užívanou technickou specifikací, nikoliv pouze označením výrobce a typu. </w:t>
            </w:r>
          </w:p>
          <w:p w14:paraId="6C180512" w14:textId="77777777" w:rsidR="0036389F" w:rsidRPr="007E42E0" w:rsidRDefault="0070561A" w:rsidP="002E454F">
            <w:pPr>
              <w:pStyle w:val="Nadpis5"/>
              <w:rPr>
                <w:rFonts w:ascii="Times New Roman" w:hAnsi="Times New Roman"/>
                <w:lang w:val="cs-CZ" w:eastAsia="cs-CZ"/>
              </w:rPr>
            </w:pPr>
            <w:r w:rsidRPr="007E42E0">
              <w:rPr>
                <w:rFonts w:ascii="Times New Roman" w:hAnsi="Times New Roman"/>
                <w:lang w:val="cs-CZ" w:eastAsia="cs-CZ"/>
              </w:rPr>
              <w:t xml:space="preserve">Dodavatel </w:t>
            </w:r>
            <w:r w:rsidR="0036389F" w:rsidRPr="007E42E0">
              <w:rPr>
                <w:rFonts w:ascii="Times New Roman" w:hAnsi="Times New Roman"/>
                <w:lang w:val="cs-CZ" w:eastAsia="cs-CZ"/>
              </w:rPr>
              <w:t>uvede seznam všech schválených chladicích kapalin splňujících výše uvedené podmínky.</w:t>
            </w:r>
          </w:p>
        </w:tc>
      </w:tr>
      <w:tr w:rsidR="0036389F" w:rsidRPr="007E42E0" w14:paraId="71F191CD" w14:textId="77777777" w:rsidTr="00B90332">
        <w:trPr>
          <w:cantSplit/>
        </w:trPr>
        <w:tc>
          <w:tcPr>
            <w:tcW w:w="1341" w:type="dxa"/>
            <w:tcBorders>
              <w:left w:val="double" w:sz="4" w:space="0" w:color="auto"/>
            </w:tcBorders>
          </w:tcPr>
          <w:p w14:paraId="1A5FDB91"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6A76FDC0"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00BD475D" w14:textId="77777777" w:rsidTr="00B90332">
        <w:tc>
          <w:tcPr>
            <w:tcW w:w="1341" w:type="dxa"/>
            <w:tcBorders>
              <w:left w:val="double" w:sz="4" w:space="0" w:color="auto"/>
              <w:bottom w:val="double" w:sz="4" w:space="0" w:color="auto"/>
            </w:tcBorders>
          </w:tcPr>
          <w:p w14:paraId="5B736A9E"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75CE270E" w14:textId="77777777" w:rsidR="0036389F" w:rsidRPr="007E42E0" w:rsidRDefault="0036389F" w:rsidP="002E454F">
            <w:pPr>
              <w:pStyle w:val="Nadpis6"/>
              <w:rPr>
                <w:rFonts w:ascii="Times New Roman" w:hAnsi="Times New Roman"/>
                <w:lang w:val="cs-CZ" w:eastAsia="cs-CZ"/>
              </w:rPr>
            </w:pPr>
          </w:p>
        </w:tc>
      </w:tr>
    </w:tbl>
    <w:p w14:paraId="78677740" w14:textId="77777777" w:rsidR="0036389F" w:rsidRPr="007E42E0" w:rsidRDefault="0036389F" w:rsidP="002E454F">
      <w:pPr>
        <w:rPr>
          <w:sz w:val="18"/>
          <w:szCs w:val="18"/>
        </w:rPr>
      </w:pPr>
    </w:p>
    <w:p w14:paraId="2DC2EFFD"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Topení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2F5AB1EE" w14:textId="77777777" w:rsidTr="00B90332">
        <w:trPr>
          <w:cantSplit/>
        </w:trPr>
        <w:tc>
          <w:tcPr>
            <w:tcW w:w="9284" w:type="dxa"/>
            <w:gridSpan w:val="2"/>
            <w:tcBorders>
              <w:top w:val="double" w:sz="4" w:space="0" w:color="auto"/>
              <w:left w:val="double" w:sz="4" w:space="0" w:color="auto"/>
              <w:right w:val="double" w:sz="4" w:space="0" w:color="auto"/>
            </w:tcBorders>
          </w:tcPr>
          <w:p w14:paraId="2A7D98C6" w14:textId="77777777" w:rsidR="0036389F" w:rsidRPr="007E42E0" w:rsidRDefault="009940BC" w:rsidP="002E454F">
            <w:pPr>
              <w:pStyle w:val="Nadpis5"/>
              <w:rPr>
                <w:rFonts w:ascii="Times New Roman" w:hAnsi="Times New Roman"/>
                <w:lang w:val="cs-CZ" w:eastAsia="cs-CZ"/>
              </w:rPr>
            </w:pPr>
            <w:r w:rsidRPr="007E42E0">
              <w:rPr>
                <w:rFonts w:ascii="Times New Roman" w:hAnsi="Times New Roman"/>
                <w:lang w:val="cs-CZ" w:eastAsia="cs-CZ"/>
              </w:rPr>
              <w:t>Výkon teplovodní topné soustavy musí být dostatečný za všech klimatických podmínek, které se mohou vyskytnout v regionu měst Chomutova a Jirkova.</w:t>
            </w:r>
          </w:p>
        </w:tc>
      </w:tr>
      <w:tr w:rsidR="0036389F" w:rsidRPr="007E42E0" w14:paraId="437A5869" w14:textId="77777777" w:rsidTr="00B90332">
        <w:trPr>
          <w:cantSplit/>
        </w:trPr>
        <w:tc>
          <w:tcPr>
            <w:tcW w:w="1341" w:type="dxa"/>
            <w:tcBorders>
              <w:left w:val="double" w:sz="4" w:space="0" w:color="auto"/>
            </w:tcBorders>
          </w:tcPr>
          <w:p w14:paraId="4568D4AC"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61B3A2D3"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226A0815" w14:textId="77777777" w:rsidTr="00B90332">
        <w:tc>
          <w:tcPr>
            <w:tcW w:w="1341" w:type="dxa"/>
            <w:tcBorders>
              <w:left w:val="double" w:sz="4" w:space="0" w:color="auto"/>
              <w:bottom w:val="double" w:sz="4" w:space="0" w:color="auto"/>
            </w:tcBorders>
          </w:tcPr>
          <w:p w14:paraId="479E933A"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2983052B" w14:textId="77777777" w:rsidR="0036389F" w:rsidRPr="007E42E0" w:rsidRDefault="0036389F" w:rsidP="002E454F">
            <w:pPr>
              <w:pStyle w:val="Nadpis6"/>
              <w:rPr>
                <w:rFonts w:ascii="Times New Roman" w:hAnsi="Times New Roman"/>
                <w:lang w:val="cs-CZ" w:eastAsia="cs-CZ"/>
              </w:rPr>
            </w:pPr>
          </w:p>
        </w:tc>
      </w:tr>
    </w:tbl>
    <w:p w14:paraId="58C4CFB7" w14:textId="77777777" w:rsidR="0036389F" w:rsidRPr="007E42E0" w:rsidRDefault="0036389F" w:rsidP="002E454F">
      <w:pPr>
        <w:rPr>
          <w:sz w:val="18"/>
          <w:szCs w:val="18"/>
        </w:rPr>
      </w:pPr>
    </w:p>
    <w:p w14:paraId="11618144"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Čištění výměníků topení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394430AB" w14:textId="77777777" w:rsidTr="00B90332">
        <w:trPr>
          <w:cantSplit/>
        </w:trPr>
        <w:tc>
          <w:tcPr>
            <w:tcW w:w="9284" w:type="dxa"/>
            <w:gridSpan w:val="2"/>
            <w:tcBorders>
              <w:top w:val="double" w:sz="4" w:space="0" w:color="auto"/>
              <w:left w:val="double" w:sz="4" w:space="0" w:color="auto"/>
              <w:right w:val="double" w:sz="4" w:space="0" w:color="auto"/>
            </w:tcBorders>
          </w:tcPr>
          <w:p w14:paraId="64A8C2C0"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Výměníky tepla v přední topné skříni a v prostoru pro cestující musí být konstruovány tak, aby bylo možné je vyčistit proudem vzduchu nebo vody bez odpojení přívodů chladicí kapaliny. Tato podmínka nemusí být splněna, pokud jsou výměníkům předřazeny snadno vyjímatelné a dostatečně účinné filtry, takže čištění výměníků není nutné.</w:t>
            </w:r>
          </w:p>
        </w:tc>
      </w:tr>
      <w:tr w:rsidR="0036389F" w:rsidRPr="007E42E0" w14:paraId="4BC53200" w14:textId="77777777" w:rsidTr="00B90332">
        <w:trPr>
          <w:cantSplit/>
        </w:trPr>
        <w:tc>
          <w:tcPr>
            <w:tcW w:w="1341" w:type="dxa"/>
            <w:tcBorders>
              <w:left w:val="double" w:sz="4" w:space="0" w:color="auto"/>
            </w:tcBorders>
          </w:tcPr>
          <w:p w14:paraId="080BDFB3"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4A9185C2"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4CAE6790" w14:textId="77777777" w:rsidTr="00B90332">
        <w:tc>
          <w:tcPr>
            <w:tcW w:w="1341" w:type="dxa"/>
            <w:tcBorders>
              <w:left w:val="double" w:sz="4" w:space="0" w:color="auto"/>
              <w:bottom w:val="double" w:sz="4" w:space="0" w:color="auto"/>
            </w:tcBorders>
          </w:tcPr>
          <w:p w14:paraId="671C11A0"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3ADD08FB" w14:textId="77777777" w:rsidR="0036389F" w:rsidRPr="007E42E0" w:rsidRDefault="0036389F" w:rsidP="002E454F">
            <w:pPr>
              <w:pStyle w:val="Nadpis6"/>
              <w:rPr>
                <w:rFonts w:ascii="Times New Roman" w:hAnsi="Times New Roman"/>
                <w:lang w:val="cs-CZ" w:eastAsia="cs-CZ"/>
              </w:rPr>
            </w:pPr>
          </w:p>
        </w:tc>
      </w:tr>
    </w:tbl>
    <w:p w14:paraId="65B9BE1E" w14:textId="77777777" w:rsidR="0036389F" w:rsidRPr="007E42E0" w:rsidRDefault="0036389F" w:rsidP="002E454F">
      <w:pPr>
        <w:rPr>
          <w:sz w:val="18"/>
          <w:szCs w:val="18"/>
          <w:lang w:eastAsia="x-none"/>
        </w:rPr>
      </w:pPr>
    </w:p>
    <w:p w14:paraId="21BF7DD6"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Předehřívač motoru </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341"/>
        <w:gridCol w:w="7944"/>
      </w:tblGrid>
      <w:tr w:rsidR="0036389F" w:rsidRPr="007E42E0" w14:paraId="4B6AC170" w14:textId="77777777" w:rsidTr="00B90332">
        <w:trPr>
          <w:cantSplit/>
        </w:trPr>
        <w:tc>
          <w:tcPr>
            <w:tcW w:w="9285" w:type="dxa"/>
            <w:gridSpan w:val="2"/>
            <w:tcBorders>
              <w:top w:val="double" w:sz="4" w:space="0" w:color="auto"/>
              <w:left w:val="double" w:sz="4" w:space="0" w:color="auto"/>
              <w:bottom w:val="single" w:sz="4" w:space="0" w:color="auto"/>
              <w:right w:val="double" w:sz="4" w:space="0" w:color="auto"/>
            </w:tcBorders>
            <w:hideMark/>
          </w:tcPr>
          <w:p w14:paraId="4A4B34A9" w14:textId="77777777" w:rsidR="0036389F" w:rsidRPr="007E42E0" w:rsidRDefault="0036389F" w:rsidP="002E454F">
            <w:pPr>
              <w:pStyle w:val="Nadpis5"/>
              <w:tabs>
                <w:tab w:val="num" w:pos="2160"/>
              </w:tabs>
              <w:rPr>
                <w:rFonts w:ascii="Times New Roman" w:hAnsi="Times New Roman"/>
              </w:rPr>
            </w:pPr>
            <w:r w:rsidRPr="007E42E0">
              <w:rPr>
                <w:rFonts w:ascii="Times New Roman" w:hAnsi="Times New Roman"/>
              </w:rPr>
              <w:t xml:space="preserve">Předehřívač s minimálním výkonem 30 kW. </w:t>
            </w:r>
          </w:p>
          <w:p w14:paraId="423020E5" w14:textId="77777777" w:rsidR="0036389F" w:rsidRPr="007E42E0" w:rsidRDefault="0036389F" w:rsidP="002E454F">
            <w:pPr>
              <w:pStyle w:val="Nadpis5"/>
              <w:tabs>
                <w:tab w:val="num" w:pos="2160"/>
              </w:tabs>
              <w:rPr>
                <w:rFonts w:ascii="Times New Roman" w:hAnsi="Times New Roman"/>
              </w:rPr>
            </w:pPr>
            <w:r w:rsidRPr="007E42E0">
              <w:rPr>
                <w:rFonts w:ascii="Times New Roman" w:hAnsi="Times New Roman"/>
              </w:rPr>
              <w:t>Zdrojem tepla je spalování stlačeného zemního plynu ze zásobníků autobusu.</w:t>
            </w:r>
          </w:p>
        </w:tc>
      </w:tr>
      <w:tr w:rsidR="0036389F" w:rsidRPr="007E42E0" w14:paraId="4F5158CD" w14:textId="77777777" w:rsidTr="00B90332">
        <w:trPr>
          <w:cantSplit/>
        </w:trPr>
        <w:tc>
          <w:tcPr>
            <w:tcW w:w="1341" w:type="dxa"/>
            <w:tcBorders>
              <w:top w:val="single" w:sz="4" w:space="0" w:color="auto"/>
              <w:left w:val="double" w:sz="4" w:space="0" w:color="auto"/>
              <w:bottom w:val="single" w:sz="4" w:space="0" w:color="auto"/>
              <w:right w:val="single" w:sz="4" w:space="0" w:color="auto"/>
            </w:tcBorders>
            <w:hideMark/>
          </w:tcPr>
          <w:p w14:paraId="598BD421" w14:textId="77777777" w:rsidR="0036389F" w:rsidRPr="007E42E0" w:rsidRDefault="0036389F" w:rsidP="002E454F">
            <w:pPr>
              <w:pStyle w:val="Nadpis9"/>
              <w:rPr>
                <w:rFonts w:ascii="Times New Roman" w:hAnsi="Times New Roman"/>
              </w:rPr>
            </w:pPr>
            <w:r w:rsidRPr="007E42E0">
              <w:rPr>
                <w:rFonts w:ascii="Times New Roman" w:hAnsi="Times New Roman"/>
              </w:rPr>
              <w:t>Odpověď:</w:t>
            </w:r>
          </w:p>
        </w:tc>
        <w:tc>
          <w:tcPr>
            <w:tcW w:w="7944" w:type="dxa"/>
            <w:tcBorders>
              <w:top w:val="single" w:sz="4" w:space="0" w:color="auto"/>
              <w:left w:val="single" w:sz="4" w:space="0" w:color="auto"/>
              <w:bottom w:val="single" w:sz="4" w:space="0" w:color="auto"/>
              <w:right w:val="double" w:sz="4" w:space="0" w:color="auto"/>
            </w:tcBorders>
            <w:hideMark/>
          </w:tcPr>
          <w:p w14:paraId="6455EC26"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1EFF4869" w14:textId="77777777" w:rsidTr="00B90332">
        <w:tc>
          <w:tcPr>
            <w:tcW w:w="1341" w:type="dxa"/>
            <w:tcBorders>
              <w:top w:val="single" w:sz="4" w:space="0" w:color="auto"/>
              <w:left w:val="double" w:sz="4" w:space="0" w:color="auto"/>
              <w:bottom w:val="single" w:sz="12" w:space="0" w:color="auto"/>
              <w:right w:val="single" w:sz="4" w:space="0" w:color="auto"/>
            </w:tcBorders>
            <w:hideMark/>
          </w:tcPr>
          <w:p w14:paraId="7EC898FE" w14:textId="77777777" w:rsidR="0036389F" w:rsidRPr="007E42E0" w:rsidRDefault="0036389F" w:rsidP="002E454F">
            <w:pPr>
              <w:pStyle w:val="Nadpis9"/>
              <w:rPr>
                <w:rFonts w:ascii="Times New Roman" w:hAnsi="Times New Roman"/>
              </w:rPr>
            </w:pPr>
            <w:r w:rsidRPr="007E42E0">
              <w:rPr>
                <w:rFonts w:ascii="Times New Roman" w:hAnsi="Times New Roman"/>
              </w:rPr>
              <w:t>Komentář:</w:t>
            </w:r>
          </w:p>
        </w:tc>
        <w:tc>
          <w:tcPr>
            <w:tcW w:w="7944" w:type="dxa"/>
            <w:tcBorders>
              <w:top w:val="single" w:sz="4" w:space="0" w:color="auto"/>
              <w:left w:val="single" w:sz="4" w:space="0" w:color="auto"/>
              <w:bottom w:val="single" w:sz="12" w:space="0" w:color="auto"/>
              <w:right w:val="double" w:sz="4" w:space="0" w:color="auto"/>
            </w:tcBorders>
          </w:tcPr>
          <w:p w14:paraId="70A25762" w14:textId="77777777" w:rsidR="0036389F" w:rsidRPr="007E42E0" w:rsidRDefault="0036389F" w:rsidP="002E454F">
            <w:pPr>
              <w:pStyle w:val="Nadpis6"/>
              <w:rPr>
                <w:rFonts w:ascii="Times New Roman" w:hAnsi="Times New Roman"/>
              </w:rPr>
            </w:pPr>
          </w:p>
        </w:tc>
      </w:tr>
      <w:tr w:rsidR="0036389F" w:rsidRPr="007E42E0" w14:paraId="336801FD" w14:textId="77777777" w:rsidTr="00B90332">
        <w:trPr>
          <w:cantSplit/>
        </w:trPr>
        <w:tc>
          <w:tcPr>
            <w:tcW w:w="9285" w:type="dxa"/>
            <w:gridSpan w:val="2"/>
            <w:tcBorders>
              <w:top w:val="single" w:sz="12" w:space="0" w:color="auto"/>
              <w:left w:val="double" w:sz="4" w:space="0" w:color="auto"/>
              <w:bottom w:val="single" w:sz="4" w:space="0" w:color="auto"/>
              <w:right w:val="double" w:sz="4" w:space="0" w:color="auto"/>
            </w:tcBorders>
            <w:hideMark/>
          </w:tcPr>
          <w:p w14:paraId="428996B9" w14:textId="77777777" w:rsidR="0036389F" w:rsidRPr="007E42E0" w:rsidRDefault="0036389F" w:rsidP="002E454F">
            <w:pPr>
              <w:pStyle w:val="Nadpis5"/>
              <w:tabs>
                <w:tab w:val="num" w:pos="2160"/>
              </w:tabs>
              <w:rPr>
                <w:rFonts w:ascii="Times New Roman" w:hAnsi="Times New Roman"/>
              </w:rPr>
            </w:pPr>
            <w:r w:rsidRPr="007E42E0">
              <w:rPr>
                <w:rFonts w:ascii="Times New Roman" w:hAnsi="Times New Roman"/>
              </w:rPr>
              <w:t>Možnost vytápění prostoru řidiče při vypnutém motoru s použitím předehřívače.</w:t>
            </w:r>
          </w:p>
        </w:tc>
      </w:tr>
      <w:tr w:rsidR="0036389F" w:rsidRPr="007E42E0" w14:paraId="2A7FF815" w14:textId="77777777" w:rsidTr="00B90332">
        <w:trPr>
          <w:cantSplit/>
        </w:trPr>
        <w:tc>
          <w:tcPr>
            <w:tcW w:w="1341" w:type="dxa"/>
            <w:tcBorders>
              <w:top w:val="single" w:sz="4" w:space="0" w:color="auto"/>
              <w:left w:val="double" w:sz="4" w:space="0" w:color="auto"/>
              <w:bottom w:val="single" w:sz="4" w:space="0" w:color="auto"/>
              <w:right w:val="single" w:sz="4" w:space="0" w:color="auto"/>
            </w:tcBorders>
            <w:hideMark/>
          </w:tcPr>
          <w:p w14:paraId="38210507" w14:textId="77777777" w:rsidR="0036389F" w:rsidRPr="007E42E0" w:rsidRDefault="0036389F" w:rsidP="002E454F">
            <w:pPr>
              <w:pStyle w:val="Nadpis9"/>
              <w:rPr>
                <w:rFonts w:ascii="Times New Roman" w:hAnsi="Times New Roman"/>
              </w:rPr>
            </w:pPr>
            <w:r w:rsidRPr="007E42E0">
              <w:rPr>
                <w:rFonts w:ascii="Times New Roman" w:hAnsi="Times New Roman"/>
              </w:rPr>
              <w:t>Odpověď:</w:t>
            </w:r>
          </w:p>
        </w:tc>
        <w:tc>
          <w:tcPr>
            <w:tcW w:w="7944" w:type="dxa"/>
            <w:tcBorders>
              <w:top w:val="single" w:sz="4" w:space="0" w:color="auto"/>
              <w:left w:val="single" w:sz="4" w:space="0" w:color="auto"/>
              <w:bottom w:val="single" w:sz="4" w:space="0" w:color="auto"/>
              <w:right w:val="double" w:sz="4" w:space="0" w:color="auto"/>
            </w:tcBorders>
            <w:hideMark/>
          </w:tcPr>
          <w:p w14:paraId="65CAA745"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06C79360" w14:textId="77777777" w:rsidTr="00B90332">
        <w:tc>
          <w:tcPr>
            <w:tcW w:w="1341" w:type="dxa"/>
            <w:tcBorders>
              <w:top w:val="single" w:sz="4" w:space="0" w:color="auto"/>
              <w:left w:val="double" w:sz="4" w:space="0" w:color="auto"/>
              <w:bottom w:val="double" w:sz="4" w:space="0" w:color="auto"/>
              <w:right w:val="single" w:sz="4" w:space="0" w:color="auto"/>
            </w:tcBorders>
            <w:hideMark/>
          </w:tcPr>
          <w:p w14:paraId="0A5CF455" w14:textId="77777777" w:rsidR="0036389F" w:rsidRPr="007E42E0" w:rsidRDefault="0036389F" w:rsidP="002E454F">
            <w:pPr>
              <w:pStyle w:val="Nadpis9"/>
              <w:rPr>
                <w:rFonts w:ascii="Times New Roman" w:hAnsi="Times New Roman"/>
              </w:rPr>
            </w:pPr>
            <w:r w:rsidRPr="007E42E0">
              <w:rPr>
                <w:rFonts w:ascii="Times New Roman" w:hAnsi="Times New Roman"/>
              </w:rPr>
              <w:t>Komentář:</w:t>
            </w:r>
          </w:p>
        </w:tc>
        <w:tc>
          <w:tcPr>
            <w:tcW w:w="7944" w:type="dxa"/>
            <w:tcBorders>
              <w:top w:val="single" w:sz="4" w:space="0" w:color="auto"/>
              <w:left w:val="single" w:sz="4" w:space="0" w:color="auto"/>
              <w:bottom w:val="double" w:sz="4" w:space="0" w:color="auto"/>
              <w:right w:val="double" w:sz="4" w:space="0" w:color="auto"/>
            </w:tcBorders>
          </w:tcPr>
          <w:p w14:paraId="2B1604EC" w14:textId="77777777" w:rsidR="0036389F" w:rsidRPr="007E42E0" w:rsidRDefault="0036389F" w:rsidP="002E454F">
            <w:pPr>
              <w:pStyle w:val="Nadpis6"/>
              <w:rPr>
                <w:rFonts w:ascii="Times New Roman" w:hAnsi="Times New Roman"/>
              </w:rPr>
            </w:pPr>
          </w:p>
        </w:tc>
      </w:tr>
    </w:tbl>
    <w:p w14:paraId="316D81D9" w14:textId="77777777" w:rsidR="0036389F" w:rsidRPr="007E42E0" w:rsidRDefault="0036389F" w:rsidP="002E454F">
      <w:pPr>
        <w:rPr>
          <w:sz w:val="18"/>
          <w:szCs w:val="18"/>
          <w:lang w:eastAsia="x-none"/>
        </w:rPr>
      </w:pPr>
    </w:p>
    <w:p w14:paraId="511B2F9B"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Naklápění a zvedání</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5E195550" w14:textId="77777777" w:rsidTr="00B90332">
        <w:trPr>
          <w:cantSplit/>
        </w:trPr>
        <w:tc>
          <w:tcPr>
            <w:tcW w:w="9284" w:type="dxa"/>
            <w:gridSpan w:val="2"/>
            <w:tcBorders>
              <w:top w:val="double" w:sz="4" w:space="0" w:color="auto"/>
              <w:left w:val="double" w:sz="4" w:space="0" w:color="auto"/>
              <w:right w:val="double" w:sz="4" w:space="0" w:color="auto"/>
            </w:tcBorders>
          </w:tcPr>
          <w:p w14:paraId="1AFE3BFB"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Autobus je vybaven naklápěním v zastávkách (</w:t>
            </w:r>
            <w:proofErr w:type="spellStart"/>
            <w:r w:rsidRPr="007E42E0">
              <w:rPr>
                <w:rFonts w:ascii="Times New Roman" w:hAnsi="Times New Roman"/>
                <w:lang w:val="cs-CZ" w:eastAsia="cs-CZ"/>
              </w:rPr>
              <w:t>kneelingem</w:t>
            </w:r>
            <w:proofErr w:type="spellEnd"/>
            <w:r w:rsidRPr="007E42E0">
              <w:rPr>
                <w:rFonts w:ascii="Times New Roman" w:hAnsi="Times New Roman"/>
                <w:lang w:val="cs-CZ" w:eastAsia="cs-CZ"/>
              </w:rPr>
              <w:t xml:space="preserve">). </w:t>
            </w:r>
          </w:p>
          <w:p w14:paraId="264FCA87" w14:textId="77777777" w:rsidR="0036389F" w:rsidRPr="007E42E0" w:rsidRDefault="0036389F" w:rsidP="002E454F">
            <w:pPr>
              <w:pStyle w:val="Nadpis5"/>
              <w:rPr>
                <w:rFonts w:ascii="Times New Roman" w:hAnsi="Times New Roman"/>
                <w:lang w:val="cs-CZ" w:eastAsia="cs-CZ"/>
              </w:rPr>
            </w:pPr>
            <w:proofErr w:type="spellStart"/>
            <w:r w:rsidRPr="007E42E0">
              <w:rPr>
                <w:rFonts w:ascii="Times New Roman" w:hAnsi="Times New Roman"/>
                <w:lang w:val="cs-CZ" w:eastAsia="cs-CZ"/>
              </w:rPr>
              <w:t>Kneeling</w:t>
            </w:r>
            <w:proofErr w:type="spellEnd"/>
            <w:r w:rsidRPr="007E42E0">
              <w:rPr>
                <w:rFonts w:ascii="Times New Roman" w:hAnsi="Times New Roman"/>
                <w:lang w:val="cs-CZ" w:eastAsia="cs-CZ"/>
              </w:rPr>
              <w:t xml:space="preserve"> je možno aktivovat pouze při otevřených dveřích a po zavření dveří se autobus srovná do pracovní výšky. </w:t>
            </w:r>
            <w:proofErr w:type="spellStart"/>
            <w:r w:rsidRPr="007E42E0">
              <w:rPr>
                <w:rFonts w:ascii="Times New Roman" w:hAnsi="Times New Roman"/>
                <w:lang w:val="cs-CZ" w:eastAsia="cs-CZ"/>
              </w:rPr>
              <w:t>Kneeling</w:t>
            </w:r>
            <w:proofErr w:type="spellEnd"/>
            <w:r w:rsidRPr="007E42E0">
              <w:rPr>
                <w:rFonts w:ascii="Times New Roman" w:hAnsi="Times New Roman"/>
                <w:lang w:val="cs-CZ" w:eastAsia="cs-CZ"/>
              </w:rPr>
              <w:t xml:space="preserve"> je možno deaktivovat tlačítkem na přístrojové desce řidiče.</w:t>
            </w:r>
          </w:p>
        </w:tc>
      </w:tr>
      <w:tr w:rsidR="0036389F" w:rsidRPr="007E42E0" w14:paraId="6046C32C" w14:textId="77777777" w:rsidTr="00B90332">
        <w:trPr>
          <w:cantSplit/>
        </w:trPr>
        <w:tc>
          <w:tcPr>
            <w:tcW w:w="1341" w:type="dxa"/>
            <w:tcBorders>
              <w:left w:val="double" w:sz="4" w:space="0" w:color="auto"/>
              <w:bottom w:val="single" w:sz="4" w:space="0" w:color="auto"/>
            </w:tcBorders>
          </w:tcPr>
          <w:p w14:paraId="0CEAC7B7"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bottom w:val="single" w:sz="4" w:space="0" w:color="auto"/>
              <w:right w:val="double" w:sz="4" w:space="0" w:color="auto"/>
            </w:tcBorders>
          </w:tcPr>
          <w:p w14:paraId="25FC6F4E"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0400FF20" w14:textId="77777777" w:rsidTr="00B90332">
        <w:tc>
          <w:tcPr>
            <w:tcW w:w="1341" w:type="dxa"/>
            <w:tcBorders>
              <w:left w:val="double" w:sz="4" w:space="0" w:color="auto"/>
              <w:bottom w:val="single" w:sz="12" w:space="0" w:color="auto"/>
            </w:tcBorders>
          </w:tcPr>
          <w:p w14:paraId="15BA65E6"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2AE3E626" w14:textId="77777777" w:rsidR="0036389F" w:rsidRPr="007E42E0" w:rsidRDefault="0036389F" w:rsidP="002E454F">
            <w:pPr>
              <w:pStyle w:val="Nadpis6"/>
              <w:rPr>
                <w:rFonts w:ascii="Times New Roman" w:hAnsi="Times New Roman"/>
                <w:lang w:val="cs-CZ" w:eastAsia="cs-CZ"/>
              </w:rPr>
            </w:pPr>
          </w:p>
        </w:tc>
      </w:tr>
      <w:tr w:rsidR="0036389F" w:rsidRPr="007E42E0" w14:paraId="15B3BC0C" w14:textId="77777777" w:rsidTr="00B90332">
        <w:trPr>
          <w:cantSplit/>
        </w:trPr>
        <w:tc>
          <w:tcPr>
            <w:tcW w:w="9284" w:type="dxa"/>
            <w:gridSpan w:val="2"/>
            <w:tcBorders>
              <w:top w:val="single" w:sz="12" w:space="0" w:color="auto"/>
              <w:left w:val="double" w:sz="4" w:space="0" w:color="auto"/>
              <w:right w:val="double" w:sz="4" w:space="0" w:color="auto"/>
            </w:tcBorders>
          </w:tcPr>
          <w:p w14:paraId="35480E65"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 xml:space="preserve">Autobus je vybaven zvětšováním světlé výšky při přejezdech nerovností. Ovládání zvýšení a zpětného snížení světlé výšky tlačítkem na přístrojové desce řidiče. </w:t>
            </w:r>
          </w:p>
          <w:p w14:paraId="285D1322"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Automatická deaktivace při rychlosti vyšší než 7 km/ hod.</w:t>
            </w:r>
          </w:p>
        </w:tc>
      </w:tr>
      <w:tr w:rsidR="0036389F" w:rsidRPr="007E42E0" w14:paraId="10CBE2AF" w14:textId="77777777" w:rsidTr="00B90332">
        <w:trPr>
          <w:cantSplit/>
        </w:trPr>
        <w:tc>
          <w:tcPr>
            <w:tcW w:w="1341" w:type="dxa"/>
            <w:tcBorders>
              <w:left w:val="double" w:sz="4" w:space="0" w:color="auto"/>
            </w:tcBorders>
          </w:tcPr>
          <w:p w14:paraId="2B41D0C8"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16F359E2"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46C81206" w14:textId="77777777" w:rsidTr="00B90332">
        <w:tc>
          <w:tcPr>
            <w:tcW w:w="1341" w:type="dxa"/>
            <w:tcBorders>
              <w:left w:val="double" w:sz="4" w:space="0" w:color="auto"/>
              <w:bottom w:val="double" w:sz="4" w:space="0" w:color="auto"/>
            </w:tcBorders>
          </w:tcPr>
          <w:p w14:paraId="78C41429"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154658C4" w14:textId="77777777" w:rsidR="0036389F" w:rsidRPr="007E42E0" w:rsidRDefault="0036389F" w:rsidP="002E454F">
            <w:pPr>
              <w:pStyle w:val="Nadpis6"/>
              <w:rPr>
                <w:rFonts w:ascii="Times New Roman" w:hAnsi="Times New Roman"/>
                <w:lang w:val="cs-CZ" w:eastAsia="cs-CZ"/>
              </w:rPr>
            </w:pPr>
          </w:p>
        </w:tc>
      </w:tr>
    </w:tbl>
    <w:p w14:paraId="04683A36" w14:textId="77777777" w:rsidR="0036389F" w:rsidRPr="007E42E0" w:rsidRDefault="0036389F" w:rsidP="002E454F">
      <w:pPr>
        <w:rPr>
          <w:sz w:val="18"/>
          <w:szCs w:val="18"/>
        </w:rPr>
      </w:pPr>
    </w:p>
    <w:p w14:paraId="2D8DEEC7"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Motor </w:t>
      </w:r>
    </w:p>
    <w:tbl>
      <w:tblPr>
        <w:tblW w:w="928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629"/>
        <w:gridCol w:w="141"/>
        <w:gridCol w:w="7515"/>
      </w:tblGrid>
      <w:tr w:rsidR="0036389F" w:rsidRPr="007E42E0" w14:paraId="7061025F" w14:textId="77777777" w:rsidTr="00B90332">
        <w:tc>
          <w:tcPr>
            <w:tcW w:w="9285" w:type="dxa"/>
            <w:gridSpan w:val="3"/>
            <w:tcBorders>
              <w:top w:val="double" w:sz="4" w:space="0" w:color="auto"/>
              <w:left w:val="double" w:sz="4" w:space="0" w:color="auto"/>
              <w:bottom w:val="single" w:sz="4" w:space="0" w:color="auto"/>
              <w:right w:val="double" w:sz="4" w:space="0" w:color="auto"/>
            </w:tcBorders>
            <w:hideMark/>
          </w:tcPr>
          <w:p w14:paraId="390E14DF" w14:textId="77777777" w:rsidR="0036389F" w:rsidRPr="007E42E0" w:rsidRDefault="0036389F" w:rsidP="002E454F">
            <w:pPr>
              <w:pStyle w:val="Nadpis5"/>
              <w:tabs>
                <w:tab w:val="num" w:pos="2160"/>
              </w:tabs>
              <w:rPr>
                <w:rFonts w:ascii="Times New Roman" w:hAnsi="Times New Roman"/>
              </w:rPr>
            </w:pPr>
            <w:r w:rsidRPr="007E42E0">
              <w:rPr>
                <w:rFonts w:ascii="Times New Roman" w:hAnsi="Times New Roman"/>
              </w:rPr>
              <w:t>Výkon nejméně 2</w:t>
            </w:r>
            <w:r w:rsidRPr="007E42E0">
              <w:rPr>
                <w:rFonts w:ascii="Times New Roman" w:hAnsi="Times New Roman"/>
                <w:lang w:val="cs-CZ"/>
              </w:rPr>
              <w:t>3</w:t>
            </w:r>
            <w:r w:rsidRPr="007E42E0">
              <w:rPr>
                <w:rFonts w:ascii="Times New Roman" w:hAnsi="Times New Roman"/>
              </w:rPr>
              <w:t>0 kW.</w:t>
            </w:r>
          </w:p>
          <w:p w14:paraId="6C437AE9" w14:textId="77777777" w:rsidR="00AD4FB2" w:rsidRPr="007E42E0" w:rsidRDefault="0036389F" w:rsidP="002E454F">
            <w:pPr>
              <w:pStyle w:val="Nadpis5"/>
              <w:tabs>
                <w:tab w:val="num" w:pos="2160"/>
              </w:tabs>
              <w:rPr>
                <w:rFonts w:ascii="Times New Roman" w:hAnsi="Times New Roman"/>
                <w:lang w:val="cs-CZ"/>
              </w:rPr>
            </w:pPr>
            <w:r w:rsidRPr="007E42E0">
              <w:rPr>
                <w:rFonts w:ascii="Times New Roman" w:hAnsi="Times New Roman"/>
              </w:rPr>
              <w:t>Zdvihový objem motoru autobusu alespoň 7000 ccm.</w:t>
            </w:r>
          </w:p>
          <w:p w14:paraId="73CF3CEB" w14:textId="77777777" w:rsidR="00AD4FB2" w:rsidRPr="007E42E0" w:rsidRDefault="00AD4FB2" w:rsidP="002E454F">
            <w:pPr>
              <w:pStyle w:val="Nadpis5"/>
              <w:tabs>
                <w:tab w:val="num" w:pos="2160"/>
              </w:tabs>
              <w:rPr>
                <w:rFonts w:ascii="Times New Roman" w:hAnsi="Times New Roman"/>
                <w:lang w:val="cs-CZ"/>
              </w:rPr>
            </w:pPr>
            <w:r w:rsidRPr="007E42E0">
              <w:rPr>
                <w:rFonts w:ascii="Times New Roman" w:hAnsi="Times New Roman"/>
              </w:rPr>
              <w:t>Palivo CNG</w:t>
            </w:r>
            <w:r w:rsidRPr="007E42E0">
              <w:rPr>
                <w:rFonts w:ascii="Times New Roman" w:hAnsi="Times New Roman"/>
                <w:lang w:val="cs-CZ"/>
              </w:rPr>
              <w:t>.</w:t>
            </w:r>
          </w:p>
        </w:tc>
      </w:tr>
      <w:tr w:rsidR="0036389F" w:rsidRPr="007E42E0" w14:paraId="628A6BFD" w14:textId="77777777" w:rsidTr="00B90332">
        <w:tc>
          <w:tcPr>
            <w:tcW w:w="1770" w:type="dxa"/>
            <w:gridSpan w:val="2"/>
            <w:tcBorders>
              <w:top w:val="single" w:sz="4" w:space="0" w:color="auto"/>
              <w:left w:val="double" w:sz="4" w:space="0" w:color="auto"/>
              <w:bottom w:val="single" w:sz="4" w:space="0" w:color="auto"/>
              <w:right w:val="single" w:sz="4" w:space="0" w:color="auto"/>
            </w:tcBorders>
            <w:hideMark/>
          </w:tcPr>
          <w:p w14:paraId="54A4F238" w14:textId="77777777" w:rsidR="0036389F" w:rsidRPr="007E42E0" w:rsidRDefault="0036389F" w:rsidP="002E454F">
            <w:pPr>
              <w:pStyle w:val="Nadpis9"/>
              <w:rPr>
                <w:rFonts w:ascii="Times New Roman" w:hAnsi="Times New Roman"/>
              </w:rPr>
            </w:pPr>
            <w:r w:rsidRPr="007E42E0">
              <w:rPr>
                <w:rFonts w:ascii="Times New Roman" w:hAnsi="Times New Roman"/>
              </w:rPr>
              <w:t>Odpověď:</w:t>
            </w:r>
          </w:p>
        </w:tc>
        <w:tc>
          <w:tcPr>
            <w:tcW w:w="7515" w:type="dxa"/>
            <w:tcBorders>
              <w:top w:val="single" w:sz="4" w:space="0" w:color="auto"/>
              <w:left w:val="single" w:sz="4" w:space="0" w:color="auto"/>
              <w:bottom w:val="single" w:sz="4" w:space="0" w:color="auto"/>
              <w:right w:val="double" w:sz="4" w:space="0" w:color="auto"/>
            </w:tcBorders>
            <w:hideMark/>
          </w:tcPr>
          <w:p w14:paraId="56ED23FC"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154DE968" w14:textId="77777777" w:rsidTr="00B90332">
        <w:tc>
          <w:tcPr>
            <w:tcW w:w="1770" w:type="dxa"/>
            <w:gridSpan w:val="2"/>
            <w:tcBorders>
              <w:top w:val="single" w:sz="4" w:space="0" w:color="auto"/>
              <w:left w:val="double" w:sz="4" w:space="0" w:color="auto"/>
              <w:bottom w:val="single" w:sz="4" w:space="0" w:color="auto"/>
              <w:right w:val="single" w:sz="4" w:space="0" w:color="auto"/>
            </w:tcBorders>
            <w:hideMark/>
          </w:tcPr>
          <w:p w14:paraId="735DA2E5" w14:textId="77777777" w:rsidR="0036389F" w:rsidRPr="007E42E0" w:rsidRDefault="0036389F" w:rsidP="002E454F">
            <w:pPr>
              <w:pStyle w:val="Nadpis9"/>
              <w:rPr>
                <w:rFonts w:ascii="Times New Roman" w:hAnsi="Times New Roman"/>
              </w:rPr>
            </w:pPr>
            <w:r w:rsidRPr="007E42E0">
              <w:rPr>
                <w:rFonts w:ascii="Times New Roman" w:hAnsi="Times New Roman"/>
              </w:rPr>
              <w:t>Parametry motoru:</w:t>
            </w:r>
          </w:p>
        </w:tc>
        <w:tc>
          <w:tcPr>
            <w:tcW w:w="7515" w:type="dxa"/>
            <w:tcBorders>
              <w:top w:val="single" w:sz="4" w:space="0" w:color="auto"/>
              <w:left w:val="single" w:sz="4" w:space="0" w:color="auto"/>
              <w:bottom w:val="single" w:sz="4" w:space="0" w:color="auto"/>
              <w:right w:val="double" w:sz="4" w:space="0" w:color="auto"/>
            </w:tcBorders>
          </w:tcPr>
          <w:p w14:paraId="6A3F3129" w14:textId="77777777" w:rsidR="0036389F" w:rsidRPr="007E42E0" w:rsidRDefault="0036389F" w:rsidP="002E454F">
            <w:pPr>
              <w:pStyle w:val="Nadpis6"/>
              <w:rPr>
                <w:rFonts w:ascii="Times New Roman" w:hAnsi="Times New Roman"/>
              </w:rPr>
            </w:pPr>
          </w:p>
        </w:tc>
      </w:tr>
      <w:tr w:rsidR="0036389F" w:rsidRPr="007E42E0" w14:paraId="5DDD2691" w14:textId="77777777" w:rsidTr="00B90332">
        <w:trPr>
          <w:trHeight w:val="244"/>
        </w:trPr>
        <w:tc>
          <w:tcPr>
            <w:tcW w:w="1770" w:type="dxa"/>
            <w:gridSpan w:val="2"/>
            <w:tcBorders>
              <w:top w:val="single" w:sz="4" w:space="0" w:color="auto"/>
              <w:left w:val="double" w:sz="4" w:space="0" w:color="auto"/>
              <w:bottom w:val="single" w:sz="12" w:space="0" w:color="auto"/>
              <w:right w:val="single" w:sz="4" w:space="0" w:color="auto"/>
            </w:tcBorders>
            <w:hideMark/>
          </w:tcPr>
          <w:p w14:paraId="690009C1" w14:textId="77777777" w:rsidR="0036389F" w:rsidRPr="007E42E0" w:rsidRDefault="0036389F" w:rsidP="002E454F">
            <w:pPr>
              <w:pStyle w:val="Nadpis9"/>
              <w:rPr>
                <w:rFonts w:ascii="Times New Roman" w:hAnsi="Times New Roman"/>
              </w:rPr>
            </w:pPr>
            <w:r w:rsidRPr="007E42E0">
              <w:rPr>
                <w:rFonts w:ascii="Times New Roman" w:hAnsi="Times New Roman"/>
              </w:rPr>
              <w:t>Komentář:</w:t>
            </w:r>
          </w:p>
        </w:tc>
        <w:tc>
          <w:tcPr>
            <w:tcW w:w="7515" w:type="dxa"/>
            <w:tcBorders>
              <w:top w:val="single" w:sz="4" w:space="0" w:color="auto"/>
              <w:left w:val="single" w:sz="4" w:space="0" w:color="auto"/>
              <w:bottom w:val="single" w:sz="12" w:space="0" w:color="auto"/>
              <w:right w:val="double" w:sz="4" w:space="0" w:color="auto"/>
            </w:tcBorders>
          </w:tcPr>
          <w:p w14:paraId="41831C30" w14:textId="77777777" w:rsidR="0036389F" w:rsidRPr="007E42E0" w:rsidRDefault="0036389F" w:rsidP="002E454F">
            <w:pPr>
              <w:pStyle w:val="Nadpis6"/>
              <w:rPr>
                <w:rFonts w:ascii="Times New Roman" w:hAnsi="Times New Roman"/>
              </w:rPr>
            </w:pPr>
          </w:p>
        </w:tc>
      </w:tr>
      <w:tr w:rsidR="0036389F" w:rsidRPr="007E42E0" w14:paraId="6BF72100" w14:textId="77777777" w:rsidTr="00B90332">
        <w:tc>
          <w:tcPr>
            <w:tcW w:w="9285" w:type="dxa"/>
            <w:gridSpan w:val="3"/>
            <w:tcBorders>
              <w:top w:val="single" w:sz="12" w:space="0" w:color="auto"/>
              <w:left w:val="double" w:sz="4" w:space="0" w:color="auto"/>
              <w:bottom w:val="single" w:sz="4" w:space="0" w:color="auto"/>
              <w:right w:val="double" w:sz="4" w:space="0" w:color="auto"/>
            </w:tcBorders>
            <w:hideMark/>
          </w:tcPr>
          <w:p w14:paraId="081D6D4F" w14:textId="77777777" w:rsidR="0036389F" w:rsidRPr="007E42E0" w:rsidRDefault="0036389F" w:rsidP="002E454F">
            <w:pPr>
              <w:pStyle w:val="Nadpis5"/>
              <w:tabs>
                <w:tab w:val="num" w:pos="2160"/>
              </w:tabs>
              <w:rPr>
                <w:rFonts w:ascii="Times New Roman" w:hAnsi="Times New Roman"/>
              </w:rPr>
            </w:pPr>
            <w:r w:rsidRPr="007E42E0">
              <w:rPr>
                <w:rFonts w:ascii="Times New Roman" w:hAnsi="Times New Roman"/>
              </w:rPr>
              <w:lastRenderedPageBreak/>
              <w:t>Krytí horkých částí výfukového potrubí, popř. turbodmychadla musí být provedeno tak, aby při náhodném úniku plynu nebo oleje kdekoliv v motorovém prostoru nemohlo dojít k požáru vozu.</w:t>
            </w:r>
          </w:p>
        </w:tc>
      </w:tr>
      <w:tr w:rsidR="0036389F" w:rsidRPr="007E42E0" w14:paraId="3FF0DD79" w14:textId="77777777" w:rsidTr="00B90332">
        <w:tc>
          <w:tcPr>
            <w:tcW w:w="1629" w:type="dxa"/>
            <w:tcBorders>
              <w:top w:val="single" w:sz="4" w:space="0" w:color="auto"/>
              <w:left w:val="double" w:sz="4" w:space="0" w:color="auto"/>
              <w:bottom w:val="single" w:sz="4" w:space="0" w:color="auto"/>
              <w:right w:val="single" w:sz="4" w:space="0" w:color="auto"/>
            </w:tcBorders>
            <w:hideMark/>
          </w:tcPr>
          <w:p w14:paraId="02B9EAC6" w14:textId="77777777" w:rsidR="0036389F" w:rsidRPr="007E42E0" w:rsidRDefault="0036389F" w:rsidP="002E454F">
            <w:pPr>
              <w:pStyle w:val="Nadpis9"/>
              <w:rPr>
                <w:rFonts w:ascii="Times New Roman" w:hAnsi="Times New Roman"/>
              </w:rPr>
            </w:pPr>
            <w:r w:rsidRPr="007E42E0">
              <w:rPr>
                <w:rFonts w:ascii="Times New Roman" w:hAnsi="Times New Roman"/>
              </w:rPr>
              <w:t>Odpověď:</w:t>
            </w:r>
          </w:p>
        </w:tc>
        <w:tc>
          <w:tcPr>
            <w:tcW w:w="7656" w:type="dxa"/>
            <w:gridSpan w:val="2"/>
            <w:tcBorders>
              <w:top w:val="single" w:sz="4" w:space="0" w:color="auto"/>
              <w:left w:val="single" w:sz="4" w:space="0" w:color="auto"/>
              <w:bottom w:val="single" w:sz="4" w:space="0" w:color="auto"/>
              <w:right w:val="double" w:sz="4" w:space="0" w:color="auto"/>
            </w:tcBorders>
            <w:hideMark/>
          </w:tcPr>
          <w:p w14:paraId="31706574"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79A316F6" w14:textId="77777777" w:rsidTr="00B90332">
        <w:tc>
          <w:tcPr>
            <w:tcW w:w="1629" w:type="dxa"/>
            <w:tcBorders>
              <w:top w:val="single" w:sz="4" w:space="0" w:color="auto"/>
              <w:left w:val="double" w:sz="4" w:space="0" w:color="auto"/>
              <w:bottom w:val="double" w:sz="4" w:space="0" w:color="auto"/>
              <w:right w:val="single" w:sz="4" w:space="0" w:color="auto"/>
            </w:tcBorders>
            <w:hideMark/>
          </w:tcPr>
          <w:p w14:paraId="166D3CA2" w14:textId="77777777" w:rsidR="0036389F" w:rsidRPr="007E42E0" w:rsidRDefault="0036389F" w:rsidP="002E454F">
            <w:pPr>
              <w:pStyle w:val="Nadpis9"/>
              <w:rPr>
                <w:rFonts w:ascii="Times New Roman" w:hAnsi="Times New Roman"/>
              </w:rPr>
            </w:pPr>
            <w:r w:rsidRPr="007E42E0">
              <w:rPr>
                <w:rFonts w:ascii="Times New Roman" w:hAnsi="Times New Roman"/>
              </w:rPr>
              <w:t>Komentář:</w:t>
            </w:r>
          </w:p>
        </w:tc>
        <w:tc>
          <w:tcPr>
            <w:tcW w:w="7656" w:type="dxa"/>
            <w:gridSpan w:val="2"/>
            <w:tcBorders>
              <w:top w:val="single" w:sz="4" w:space="0" w:color="auto"/>
              <w:left w:val="single" w:sz="4" w:space="0" w:color="auto"/>
              <w:bottom w:val="double" w:sz="4" w:space="0" w:color="auto"/>
              <w:right w:val="double" w:sz="4" w:space="0" w:color="auto"/>
            </w:tcBorders>
          </w:tcPr>
          <w:p w14:paraId="77BBC5E0" w14:textId="77777777" w:rsidR="0036389F" w:rsidRPr="007E42E0" w:rsidRDefault="0036389F" w:rsidP="002E454F">
            <w:pPr>
              <w:pStyle w:val="Nadpis6"/>
              <w:rPr>
                <w:rFonts w:ascii="Times New Roman" w:hAnsi="Times New Roman"/>
              </w:rPr>
            </w:pPr>
          </w:p>
        </w:tc>
      </w:tr>
    </w:tbl>
    <w:p w14:paraId="00B4CD7D" w14:textId="77777777" w:rsidR="0036389F" w:rsidRPr="007E42E0" w:rsidRDefault="0036389F" w:rsidP="002E454F">
      <w:pPr>
        <w:rPr>
          <w:sz w:val="18"/>
          <w:szCs w:val="18"/>
        </w:rPr>
      </w:pPr>
    </w:p>
    <w:p w14:paraId="333BDA1A" w14:textId="77777777" w:rsidR="0036389F" w:rsidRPr="007E42E0" w:rsidRDefault="0036389F" w:rsidP="002E454F">
      <w:pPr>
        <w:pStyle w:val="Podnadpis"/>
        <w:numPr>
          <w:ilvl w:val="2"/>
          <w:numId w:val="7"/>
        </w:numPr>
        <w:rPr>
          <w:rFonts w:ascii="Times New Roman" w:hAnsi="Times New Roman"/>
          <w:sz w:val="18"/>
          <w:szCs w:val="18"/>
        </w:rPr>
      </w:pPr>
      <w:r w:rsidRPr="007E42E0">
        <w:rPr>
          <w:rFonts w:ascii="Times New Roman" w:hAnsi="Times New Roman"/>
          <w:sz w:val="18"/>
          <w:szCs w:val="18"/>
        </w:rPr>
        <w:t xml:space="preserve">Emise </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99"/>
        <w:gridCol w:w="8086"/>
      </w:tblGrid>
      <w:tr w:rsidR="0036389F" w:rsidRPr="007E42E0" w14:paraId="78D124B8" w14:textId="77777777" w:rsidTr="00B90332">
        <w:trPr>
          <w:cantSplit/>
        </w:trPr>
        <w:tc>
          <w:tcPr>
            <w:tcW w:w="9285" w:type="dxa"/>
            <w:gridSpan w:val="2"/>
            <w:tcBorders>
              <w:top w:val="double" w:sz="4" w:space="0" w:color="auto"/>
              <w:left w:val="double" w:sz="4" w:space="0" w:color="auto"/>
              <w:bottom w:val="single" w:sz="4" w:space="0" w:color="auto"/>
              <w:right w:val="double" w:sz="4" w:space="0" w:color="auto"/>
            </w:tcBorders>
            <w:hideMark/>
          </w:tcPr>
          <w:p w14:paraId="1A2AD8F0" w14:textId="77777777" w:rsidR="0036389F" w:rsidRPr="007E42E0" w:rsidRDefault="0036389F" w:rsidP="002E454F">
            <w:pPr>
              <w:pStyle w:val="Nadpis5"/>
              <w:tabs>
                <w:tab w:val="num" w:pos="2160"/>
              </w:tabs>
              <w:rPr>
                <w:rFonts w:ascii="Times New Roman" w:hAnsi="Times New Roman"/>
              </w:rPr>
            </w:pPr>
            <w:r w:rsidRPr="007E42E0">
              <w:rPr>
                <w:rFonts w:ascii="Times New Roman" w:hAnsi="Times New Roman"/>
              </w:rPr>
              <w:t>Nabídnutý autobus musí splňovat platné emisní limity ke dni jejich předání.</w:t>
            </w:r>
          </w:p>
        </w:tc>
      </w:tr>
      <w:tr w:rsidR="0036389F" w:rsidRPr="007E42E0" w14:paraId="3A29C66F" w14:textId="77777777" w:rsidTr="00B90332">
        <w:trPr>
          <w:cantSplit/>
        </w:trPr>
        <w:tc>
          <w:tcPr>
            <w:tcW w:w="1199" w:type="dxa"/>
            <w:tcBorders>
              <w:top w:val="single" w:sz="4" w:space="0" w:color="auto"/>
              <w:left w:val="double" w:sz="4" w:space="0" w:color="auto"/>
              <w:bottom w:val="single" w:sz="4" w:space="0" w:color="auto"/>
              <w:right w:val="single" w:sz="4" w:space="0" w:color="auto"/>
            </w:tcBorders>
            <w:hideMark/>
          </w:tcPr>
          <w:p w14:paraId="0A7AB1E0" w14:textId="77777777" w:rsidR="0036389F" w:rsidRPr="007E42E0" w:rsidRDefault="0036389F" w:rsidP="002E454F">
            <w:pPr>
              <w:pStyle w:val="Nadpis9"/>
              <w:rPr>
                <w:rFonts w:ascii="Times New Roman" w:hAnsi="Times New Roman"/>
              </w:rPr>
            </w:pPr>
            <w:r w:rsidRPr="007E42E0">
              <w:rPr>
                <w:rFonts w:ascii="Times New Roman" w:hAnsi="Times New Roman"/>
              </w:rPr>
              <w:t>Odpověď:</w:t>
            </w:r>
          </w:p>
        </w:tc>
        <w:tc>
          <w:tcPr>
            <w:tcW w:w="8086" w:type="dxa"/>
            <w:tcBorders>
              <w:top w:val="single" w:sz="4" w:space="0" w:color="auto"/>
              <w:left w:val="single" w:sz="4" w:space="0" w:color="auto"/>
              <w:bottom w:val="single" w:sz="4" w:space="0" w:color="auto"/>
              <w:right w:val="double" w:sz="4" w:space="0" w:color="auto"/>
            </w:tcBorders>
            <w:hideMark/>
          </w:tcPr>
          <w:p w14:paraId="2006A662"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1AC69AEF" w14:textId="77777777" w:rsidTr="00B90332">
        <w:tc>
          <w:tcPr>
            <w:tcW w:w="1199" w:type="dxa"/>
            <w:tcBorders>
              <w:top w:val="single" w:sz="4" w:space="0" w:color="auto"/>
              <w:left w:val="double" w:sz="4" w:space="0" w:color="auto"/>
              <w:bottom w:val="double" w:sz="4" w:space="0" w:color="auto"/>
              <w:right w:val="single" w:sz="4" w:space="0" w:color="auto"/>
            </w:tcBorders>
            <w:hideMark/>
          </w:tcPr>
          <w:p w14:paraId="6FAE5914" w14:textId="77777777" w:rsidR="0036389F" w:rsidRPr="007E42E0" w:rsidRDefault="0036389F" w:rsidP="002E454F">
            <w:pPr>
              <w:pStyle w:val="Nadpis9"/>
              <w:rPr>
                <w:rFonts w:ascii="Times New Roman" w:hAnsi="Times New Roman"/>
              </w:rPr>
            </w:pPr>
            <w:r w:rsidRPr="007E42E0">
              <w:rPr>
                <w:rFonts w:ascii="Times New Roman" w:hAnsi="Times New Roman"/>
              </w:rPr>
              <w:t>Komentář:</w:t>
            </w:r>
          </w:p>
        </w:tc>
        <w:tc>
          <w:tcPr>
            <w:tcW w:w="8086" w:type="dxa"/>
            <w:tcBorders>
              <w:top w:val="single" w:sz="4" w:space="0" w:color="auto"/>
              <w:left w:val="single" w:sz="4" w:space="0" w:color="auto"/>
              <w:bottom w:val="double" w:sz="4" w:space="0" w:color="auto"/>
              <w:right w:val="double" w:sz="4" w:space="0" w:color="auto"/>
            </w:tcBorders>
          </w:tcPr>
          <w:p w14:paraId="0E9C3C6B" w14:textId="77777777" w:rsidR="0036389F" w:rsidRPr="007E42E0" w:rsidRDefault="0036389F" w:rsidP="002E454F">
            <w:pPr>
              <w:pStyle w:val="Nadpis6"/>
              <w:rPr>
                <w:rFonts w:ascii="Times New Roman" w:hAnsi="Times New Roman"/>
              </w:rPr>
            </w:pPr>
          </w:p>
        </w:tc>
      </w:tr>
    </w:tbl>
    <w:p w14:paraId="50326FEE" w14:textId="77777777" w:rsidR="0036389F" w:rsidRPr="007E42E0" w:rsidRDefault="0036389F" w:rsidP="002E454F">
      <w:pPr>
        <w:rPr>
          <w:sz w:val="18"/>
          <w:szCs w:val="18"/>
        </w:rPr>
      </w:pPr>
    </w:p>
    <w:p w14:paraId="39FCE4A3" w14:textId="77777777" w:rsidR="0036389F" w:rsidRPr="007E42E0" w:rsidRDefault="0036389F" w:rsidP="002E454F">
      <w:pPr>
        <w:pStyle w:val="Podnadpis"/>
        <w:numPr>
          <w:ilvl w:val="2"/>
          <w:numId w:val="7"/>
        </w:numPr>
        <w:rPr>
          <w:rFonts w:ascii="Times New Roman" w:hAnsi="Times New Roman"/>
          <w:sz w:val="18"/>
          <w:szCs w:val="18"/>
        </w:rPr>
      </w:pPr>
      <w:r w:rsidRPr="007E42E0">
        <w:rPr>
          <w:rFonts w:ascii="Times New Roman" w:hAnsi="Times New Roman"/>
          <w:sz w:val="18"/>
          <w:szCs w:val="18"/>
        </w:rPr>
        <w:t xml:space="preserve">Převodovka </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341"/>
        <w:gridCol w:w="7944"/>
      </w:tblGrid>
      <w:tr w:rsidR="0036389F" w:rsidRPr="007E42E0" w14:paraId="58B611DE" w14:textId="77777777" w:rsidTr="00B90332">
        <w:trPr>
          <w:cantSplit/>
        </w:trPr>
        <w:tc>
          <w:tcPr>
            <w:tcW w:w="9285" w:type="dxa"/>
            <w:gridSpan w:val="2"/>
            <w:tcBorders>
              <w:top w:val="double" w:sz="4" w:space="0" w:color="auto"/>
              <w:left w:val="double" w:sz="4" w:space="0" w:color="auto"/>
              <w:bottom w:val="single" w:sz="4" w:space="0" w:color="auto"/>
              <w:right w:val="double" w:sz="4" w:space="0" w:color="auto"/>
            </w:tcBorders>
            <w:hideMark/>
          </w:tcPr>
          <w:p w14:paraId="35DC1FA0" w14:textId="77777777" w:rsidR="0036389F" w:rsidRPr="007E42E0" w:rsidRDefault="0036389F" w:rsidP="00686381">
            <w:pPr>
              <w:pStyle w:val="Nadpis5"/>
              <w:tabs>
                <w:tab w:val="num" w:pos="2160"/>
              </w:tabs>
              <w:rPr>
                <w:rFonts w:ascii="Times New Roman" w:hAnsi="Times New Roman"/>
              </w:rPr>
            </w:pPr>
            <w:r w:rsidRPr="007E42E0">
              <w:rPr>
                <w:rFonts w:ascii="Times New Roman" w:hAnsi="Times New Roman"/>
              </w:rPr>
              <w:t>Převodovka automatická nejméně čtyřstupňová</w:t>
            </w:r>
            <w:r w:rsidR="009940BC" w:rsidRPr="007E42E0">
              <w:rPr>
                <w:rFonts w:ascii="Times New Roman" w:hAnsi="Times New Roman"/>
                <w:lang w:val="cs-CZ"/>
              </w:rPr>
              <w:t xml:space="preserve"> (nabídněte alternativy)</w:t>
            </w:r>
            <w:r w:rsidRPr="007E42E0">
              <w:rPr>
                <w:rFonts w:ascii="Times New Roman" w:hAnsi="Times New Roman"/>
              </w:rPr>
              <w:t xml:space="preserve"> s vestavěným retardérem.</w:t>
            </w:r>
          </w:p>
        </w:tc>
      </w:tr>
      <w:tr w:rsidR="0036389F" w:rsidRPr="007E42E0" w14:paraId="74FC58A2" w14:textId="77777777" w:rsidTr="00B90332">
        <w:trPr>
          <w:cantSplit/>
        </w:trPr>
        <w:tc>
          <w:tcPr>
            <w:tcW w:w="1341" w:type="dxa"/>
            <w:tcBorders>
              <w:top w:val="single" w:sz="4" w:space="0" w:color="auto"/>
              <w:left w:val="double" w:sz="4" w:space="0" w:color="auto"/>
              <w:bottom w:val="single" w:sz="4" w:space="0" w:color="auto"/>
              <w:right w:val="single" w:sz="4" w:space="0" w:color="auto"/>
            </w:tcBorders>
            <w:hideMark/>
          </w:tcPr>
          <w:p w14:paraId="5BD85C32" w14:textId="77777777" w:rsidR="0036389F" w:rsidRPr="007E42E0" w:rsidRDefault="0036389F" w:rsidP="002E454F">
            <w:pPr>
              <w:pStyle w:val="Nadpis9"/>
              <w:rPr>
                <w:rFonts w:ascii="Times New Roman" w:hAnsi="Times New Roman"/>
              </w:rPr>
            </w:pPr>
            <w:r w:rsidRPr="007E42E0">
              <w:rPr>
                <w:rFonts w:ascii="Times New Roman" w:hAnsi="Times New Roman"/>
              </w:rPr>
              <w:t>Odpověď:</w:t>
            </w:r>
          </w:p>
        </w:tc>
        <w:tc>
          <w:tcPr>
            <w:tcW w:w="7944" w:type="dxa"/>
            <w:tcBorders>
              <w:top w:val="single" w:sz="4" w:space="0" w:color="auto"/>
              <w:left w:val="single" w:sz="4" w:space="0" w:color="auto"/>
              <w:bottom w:val="single" w:sz="4" w:space="0" w:color="auto"/>
              <w:right w:val="double" w:sz="4" w:space="0" w:color="auto"/>
            </w:tcBorders>
            <w:hideMark/>
          </w:tcPr>
          <w:p w14:paraId="1655CF3F"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5916CBBC" w14:textId="77777777" w:rsidTr="00B90332">
        <w:trPr>
          <w:trHeight w:val="244"/>
        </w:trPr>
        <w:tc>
          <w:tcPr>
            <w:tcW w:w="1341" w:type="dxa"/>
            <w:tcBorders>
              <w:top w:val="single" w:sz="4" w:space="0" w:color="auto"/>
              <w:left w:val="double" w:sz="4" w:space="0" w:color="auto"/>
              <w:bottom w:val="single" w:sz="12" w:space="0" w:color="auto"/>
              <w:right w:val="single" w:sz="4" w:space="0" w:color="auto"/>
            </w:tcBorders>
            <w:hideMark/>
          </w:tcPr>
          <w:p w14:paraId="0FE13A43" w14:textId="77777777" w:rsidR="0036389F" w:rsidRPr="007E42E0" w:rsidRDefault="0036389F" w:rsidP="002E454F">
            <w:pPr>
              <w:pStyle w:val="Nadpis9"/>
              <w:rPr>
                <w:rFonts w:ascii="Times New Roman" w:hAnsi="Times New Roman"/>
              </w:rPr>
            </w:pPr>
            <w:r w:rsidRPr="007E42E0">
              <w:rPr>
                <w:rFonts w:ascii="Times New Roman" w:hAnsi="Times New Roman"/>
              </w:rPr>
              <w:t>Komentář:</w:t>
            </w:r>
          </w:p>
        </w:tc>
        <w:tc>
          <w:tcPr>
            <w:tcW w:w="7944" w:type="dxa"/>
            <w:tcBorders>
              <w:top w:val="single" w:sz="4" w:space="0" w:color="auto"/>
              <w:left w:val="single" w:sz="4" w:space="0" w:color="auto"/>
              <w:bottom w:val="single" w:sz="12" w:space="0" w:color="auto"/>
              <w:right w:val="double" w:sz="4" w:space="0" w:color="auto"/>
            </w:tcBorders>
          </w:tcPr>
          <w:p w14:paraId="4E84D61C" w14:textId="77777777" w:rsidR="0036389F" w:rsidRPr="007E42E0" w:rsidRDefault="0036389F" w:rsidP="002E454F">
            <w:pPr>
              <w:pStyle w:val="Nadpis6"/>
              <w:rPr>
                <w:rFonts w:ascii="Times New Roman" w:hAnsi="Times New Roman"/>
              </w:rPr>
            </w:pPr>
          </w:p>
        </w:tc>
      </w:tr>
      <w:tr w:rsidR="0036389F" w:rsidRPr="007E42E0" w14:paraId="4B6DE3B7" w14:textId="77777777" w:rsidTr="00B90332">
        <w:trPr>
          <w:cantSplit/>
        </w:trPr>
        <w:tc>
          <w:tcPr>
            <w:tcW w:w="9285" w:type="dxa"/>
            <w:gridSpan w:val="2"/>
            <w:tcBorders>
              <w:top w:val="single" w:sz="12" w:space="0" w:color="auto"/>
              <w:left w:val="double" w:sz="4" w:space="0" w:color="auto"/>
              <w:bottom w:val="single" w:sz="4" w:space="0" w:color="auto"/>
              <w:right w:val="double" w:sz="4" w:space="0" w:color="auto"/>
            </w:tcBorders>
            <w:hideMark/>
          </w:tcPr>
          <w:p w14:paraId="5A92C3C9" w14:textId="77777777" w:rsidR="0036389F" w:rsidRPr="007E42E0" w:rsidRDefault="0036389F" w:rsidP="002E454F">
            <w:pPr>
              <w:pStyle w:val="Nadpis5"/>
              <w:tabs>
                <w:tab w:val="num" w:pos="2160"/>
              </w:tabs>
              <w:rPr>
                <w:rFonts w:ascii="Times New Roman" w:hAnsi="Times New Roman"/>
              </w:rPr>
            </w:pPr>
            <w:r w:rsidRPr="007E42E0">
              <w:rPr>
                <w:rFonts w:ascii="Times New Roman" w:hAnsi="Times New Roman"/>
              </w:rPr>
              <w:t>Ovládání retardéru pedálem provozní brzdy i ručně pravou rukou řidiče, klávesnice ovládání převodovky bez volitelných pásem.</w:t>
            </w:r>
          </w:p>
        </w:tc>
      </w:tr>
      <w:tr w:rsidR="0036389F" w:rsidRPr="007E42E0" w14:paraId="260930A2" w14:textId="77777777" w:rsidTr="00B90332">
        <w:trPr>
          <w:cantSplit/>
        </w:trPr>
        <w:tc>
          <w:tcPr>
            <w:tcW w:w="1341" w:type="dxa"/>
            <w:tcBorders>
              <w:top w:val="single" w:sz="4" w:space="0" w:color="auto"/>
              <w:left w:val="double" w:sz="4" w:space="0" w:color="auto"/>
              <w:bottom w:val="single" w:sz="4" w:space="0" w:color="auto"/>
              <w:right w:val="single" w:sz="4" w:space="0" w:color="auto"/>
            </w:tcBorders>
            <w:hideMark/>
          </w:tcPr>
          <w:p w14:paraId="51C5BA52" w14:textId="77777777" w:rsidR="0036389F" w:rsidRPr="007E42E0" w:rsidRDefault="0036389F" w:rsidP="002E454F">
            <w:pPr>
              <w:pStyle w:val="Nadpis9"/>
              <w:rPr>
                <w:rFonts w:ascii="Times New Roman" w:hAnsi="Times New Roman"/>
              </w:rPr>
            </w:pPr>
            <w:r w:rsidRPr="007E42E0">
              <w:rPr>
                <w:rFonts w:ascii="Times New Roman" w:hAnsi="Times New Roman"/>
              </w:rPr>
              <w:t>Odpověď:</w:t>
            </w:r>
          </w:p>
        </w:tc>
        <w:tc>
          <w:tcPr>
            <w:tcW w:w="7944" w:type="dxa"/>
            <w:tcBorders>
              <w:top w:val="single" w:sz="4" w:space="0" w:color="auto"/>
              <w:left w:val="single" w:sz="4" w:space="0" w:color="auto"/>
              <w:bottom w:val="single" w:sz="4" w:space="0" w:color="auto"/>
              <w:right w:val="double" w:sz="4" w:space="0" w:color="auto"/>
            </w:tcBorders>
            <w:hideMark/>
          </w:tcPr>
          <w:p w14:paraId="2989C9A3"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7835FDA8" w14:textId="77777777" w:rsidTr="00B90332">
        <w:trPr>
          <w:trHeight w:val="244"/>
        </w:trPr>
        <w:tc>
          <w:tcPr>
            <w:tcW w:w="1341" w:type="dxa"/>
            <w:tcBorders>
              <w:top w:val="single" w:sz="4" w:space="0" w:color="auto"/>
              <w:left w:val="double" w:sz="4" w:space="0" w:color="auto"/>
              <w:bottom w:val="single" w:sz="12" w:space="0" w:color="auto"/>
              <w:right w:val="single" w:sz="4" w:space="0" w:color="auto"/>
            </w:tcBorders>
            <w:hideMark/>
          </w:tcPr>
          <w:p w14:paraId="499B7617" w14:textId="77777777" w:rsidR="0036389F" w:rsidRPr="007E42E0" w:rsidRDefault="0036389F" w:rsidP="002E454F">
            <w:pPr>
              <w:pStyle w:val="Nadpis9"/>
              <w:rPr>
                <w:rFonts w:ascii="Times New Roman" w:hAnsi="Times New Roman"/>
              </w:rPr>
            </w:pPr>
            <w:r w:rsidRPr="007E42E0">
              <w:rPr>
                <w:rFonts w:ascii="Times New Roman" w:hAnsi="Times New Roman"/>
              </w:rPr>
              <w:t>Komentář:</w:t>
            </w:r>
          </w:p>
        </w:tc>
        <w:tc>
          <w:tcPr>
            <w:tcW w:w="7944" w:type="dxa"/>
            <w:tcBorders>
              <w:top w:val="single" w:sz="4" w:space="0" w:color="auto"/>
              <w:left w:val="single" w:sz="4" w:space="0" w:color="auto"/>
              <w:bottom w:val="single" w:sz="12" w:space="0" w:color="auto"/>
              <w:right w:val="double" w:sz="4" w:space="0" w:color="auto"/>
            </w:tcBorders>
          </w:tcPr>
          <w:p w14:paraId="6C0E35E2" w14:textId="77777777" w:rsidR="0036389F" w:rsidRPr="007E42E0" w:rsidRDefault="0036389F" w:rsidP="002E454F">
            <w:pPr>
              <w:pStyle w:val="Nadpis6"/>
              <w:rPr>
                <w:rFonts w:ascii="Times New Roman" w:hAnsi="Times New Roman"/>
              </w:rPr>
            </w:pPr>
          </w:p>
        </w:tc>
      </w:tr>
      <w:tr w:rsidR="0036389F" w:rsidRPr="007E42E0" w14:paraId="2527BE07" w14:textId="77777777" w:rsidTr="00B90332">
        <w:trPr>
          <w:cantSplit/>
        </w:trPr>
        <w:tc>
          <w:tcPr>
            <w:tcW w:w="9285" w:type="dxa"/>
            <w:gridSpan w:val="2"/>
            <w:tcBorders>
              <w:top w:val="single" w:sz="12" w:space="0" w:color="auto"/>
              <w:left w:val="double" w:sz="4" w:space="0" w:color="auto"/>
              <w:bottom w:val="single" w:sz="4" w:space="0" w:color="auto"/>
              <w:right w:val="double" w:sz="4" w:space="0" w:color="auto"/>
            </w:tcBorders>
            <w:hideMark/>
          </w:tcPr>
          <w:p w14:paraId="4A511F3A" w14:textId="77777777" w:rsidR="0036389F" w:rsidRPr="007E42E0" w:rsidRDefault="0036389F" w:rsidP="002E454F">
            <w:pPr>
              <w:pStyle w:val="Nadpis5"/>
              <w:tabs>
                <w:tab w:val="num" w:pos="2160"/>
              </w:tabs>
              <w:rPr>
                <w:rFonts w:ascii="Times New Roman" w:hAnsi="Times New Roman"/>
              </w:rPr>
            </w:pPr>
            <w:r w:rsidRPr="007E42E0">
              <w:rPr>
                <w:rFonts w:ascii="Times New Roman" w:hAnsi="Times New Roman"/>
              </w:rPr>
              <w:t>Automatické přepínání převodovky z režimu jízdy do režimu neutrálu při krátkodobém zastavení vozu se sešlápnutým pedálem provozní brzdy nebo s použitím staniční brzdy (vazba na staniční brzdu musí fungovat i v případě, že staniční brzda nemá ruční ovládání a je ovládána automaticky současně s ovládáním dveří).</w:t>
            </w:r>
          </w:p>
        </w:tc>
      </w:tr>
      <w:tr w:rsidR="0036389F" w:rsidRPr="007E42E0" w14:paraId="10AADE2B" w14:textId="77777777" w:rsidTr="00B90332">
        <w:trPr>
          <w:cantSplit/>
        </w:trPr>
        <w:tc>
          <w:tcPr>
            <w:tcW w:w="1341" w:type="dxa"/>
            <w:tcBorders>
              <w:top w:val="single" w:sz="4" w:space="0" w:color="auto"/>
              <w:left w:val="double" w:sz="4" w:space="0" w:color="auto"/>
              <w:bottom w:val="single" w:sz="4" w:space="0" w:color="auto"/>
              <w:right w:val="single" w:sz="4" w:space="0" w:color="auto"/>
            </w:tcBorders>
            <w:hideMark/>
          </w:tcPr>
          <w:p w14:paraId="00B1D0BD" w14:textId="77777777" w:rsidR="0036389F" w:rsidRPr="007E42E0" w:rsidRDefault="0036389F" w:rsidP="002E454F">
            <w:pPr>
              <w:pStyle w:val="Nadpis9"/>
              <w:rPr>
                <w:rFonts w:ascii="Times New Roman" w:hAnsi="Times New Roman"/>
              </w:rPr>
            </w:pPr>
            <w:r w:rsidRPr="007E42E0">
              <w:rPr>
                <w:rFonts w:ascii="Times New Roman" w:hAnsi="Times New Roman"/>
              </w:rPr>
              <w:t>Odpověď:</w:t>
            </w:r>
          </w:p>
        </w:tc>
        <w:tc>
          <w:tcPr>
            <w:tcW w:w="7944" w:type="dxa"/>
            <w:tcBorders>
              <w:top w:val="single" w:sz="4" w:space="0" w:color="auto"/>
              <w:left w:val="single" w:sz="4" w:space="0" w:color="auto"/>
              <w:bottom w:val="single" w:sz="4" w:space="0" w:color="auto"/>
              <w:right w:val="double" w:sz="4" w:space="0" w:color="auto"/>
            </w:tcBorders>
            <w:hideMark/>
          </w:tcPr>
          <w:p w14:paraId="40A18CFF"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44F69C87" w14:textId="77777777" w:rsidTr="00B90332">
        <w:trPr>
          <w:trHeight w:val="244"/>
        </w:trPr>
        <w:tc>
          <w:tcPr>
            <w:tcW w:w="1341" w:type="dxa"/>
            <w:tcBorders>
              <w:top w:val="single" w:sz="4" w:space="0" w:color="auto"/>
              <w:left w:val="double" w:sz="4" w:space="0" w:color="auto"/>
              <w:bottom w:val="double" w:sz="4" w:space="0" w:color="auto"/>
              <w:right w:val="single" w:sz="4" w:space="0" w:color="auto"/>
            </w:tcBorders>
            <w:hideMark/>
          </w:tcPr>
          <w:p w14:paraId="0619DA29" w14:textId="77777777" w:rsidR="0036389F" w:rsidRPr="007E42E0" w:rsidRDefault="0036389F" w:rsidP="002E454F">
            <w:pPr>
              <w:pStyle w:val="Nadpis9"/>
              <w:rPr>
                <w:rFonts w:ascii="Times New Roman" w:hAnsi="Times New Roman"/>
              </w:rPr>
            </w:pPr>
            <w:r w:rsidRPr="007E42E0">
              <w:rPr>
                <w:rFonts w:ascii="Times New Roman" w:hAnsi="Times New Roman"/>
              </w:rPr>
              <w:t>Komentář:</w:t>
            </w:r>
          </w:p>
        </w:tc>
        <w:tc>
          <w:tcPr>
            <w:tcW w:w="7944" w:type="dxa"/>
            <w:tcBorders>
              <w:top w:val="single" w:sz="4" w:space="0" w:color="auto"/>
              <w:left w:val="single" w:sz="4" w:space="0" w:color="auto"/>
              <w:bottom w:val="double" w:sz="4" w:space="0" w:color="auto"/>
              <w:right w:val="double" w:sz="4" w:space="0" w:color="auto"/>
            </w:tcBorders>
          </w:tcPr>
          <w:p w14:paraId="28D315C3" w14:textId="77777777" w:rsidR="0036389F" w:rsidRPr="007E42E0" w:rsidRDefault="0036389F" w:rsidP="002E454F">
            <w:pPr>
              <w:pStyle w:val="Nadpis6"/>
              <w:rPr>
                <w:rFonts w:ascii="Times New Roman" w:hAnsi="Times New Roman"/>
              </w:rPr>
            </w:pPr>
          </w:p>
        </w:tc>
      </w:tr>
    </w:tbl>
    <w:p w14:paraId="43DFB3D8" w14:textId="77777777" w:rsidR="0036389F" w:rsidRPr="007E42E0" w:rsidRDefault="0036389F" w:rsidP="002E454F">
      <w:pPr>
        <w:rPr>
          <w:sz w:val="18"/>
          <w:szCs w:val="18"/>
        </w:rPr>
      </w:pPr>
    </w:p>
    <w:p w14:paraId="78034646" w14:textId="77777777" w:rsidR="0036389F" w:rsidRPr="007E42E0" w:rsidRDefault="0036389F" w:rsidP="002E454F">
      <w:pPr>
        <w:pStyle w:val="Podnadpis"/>
        <w:numPr>
          <w:ilvl w:val="2"/>
          <w:numId w:val="7"/>
        </w:numPr>
        <w:rPr>
          <w:rFonts w:ascii="Times New Roman" w:hAnsi="Times New Roman"/>
          <w:sz w:val="18"/>
          <w:szCs w:val="18"/>
        </w:rPr>
      </w:pPr>
      <w:r w:rsidRPr="007E42E0">
        <w:rPr>
          <w:rFonts w:ascii="Times New Roman" w:hAnsi="Times New Roman"/>
          <w:sz w:val="18"/>
          <w:szCs w:val="18"/>
        </w:rPr>
        <w:t xml:space="preserve">Optimalizace kinematického řetězce </w:t>
      </w:r>
    </w:p>
    <w:tbl>
      <w:tblPr>
        <w:tblW w:w="9285" w:type="dxa"/>
        <w:tblInd w:w="-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66" w:type="dxa"/>
          <w:right w:w="66" w:type="dxa"/>
        </w:tblCellMar>
        <w:tblLook w:val="04A0" w:firstRow="1" w:lastRow="0" w:firstColumn="1" w:lastColumn="0" w:noHBand="0" w:noVBand="1"/>
      </w:tblPr>
      <w:tblGrid>
        <w:gridCol w:w="1914"/>
        <w:gridCol w:w="7371"/>
      </w:tblGrid>
      <w:tr w:rsidR="0036389F" w:rsidRPr="007E42E0" w14:paraId="4CA40CCF" w14:textId="77777777" w:rsidTr="00B90332">
        <w:tc>
          <w:tcPr>
            <w:tcW w:w="9285" w:type="dxa"/>
            <w:gridSpan w:val="2"/>
            <w:tcBorders>
              <w:top w:val="double" w:sz="4" w:space="0" w:color="auto"/>
              <w:left w:val="double" w:sz="4" w:space="0" w:color="auto"/>
              <w:bottom w:val="single" w:sz="4" w:space="0" w:color="auto"/>
              <w:right w:val="double" w:sz="4" w:space="0" w:color="auto"/>
            </w:tcBorders>
            <w:hideMark/>
          </w:tcPr>
          <w:p w14:paraId="30ABDF58" w14:textId="77777777" w:rsidR="0036389F" w:rsidRPr="007E42E0" w:rsidRDefault="0036389F" w:rsidP="002E454F">
            <w:pPr>
              <w:pStyle w:val="Nadpis5"/>
              <w:tabs>
                <w:tab w:val="num" w:pos="2160"/>
              </w:tabs>
              <w:rPr>
                <w:rFonts w:ascii="Times New Roman" w:hAnsi="Times New Roman"/>
              </w:rPr>
            </w:pPr>
            <w:r w:rsidRPr="007E42E0">
              <w:rPr>
                <w:rFonts w:ascii="Times New Roman" w:hAnsi="Times New Roman"/>
              </w:rPr>
              <w:t xml:space="preserve">Motor, kinematický řetězec (počet rychlostních stupňů, stálý převod apod.) a software motoru musí být optimalizován pro provozní podmínky zadavatele za účelem minimalizace spotřeby paliva. </w:t>
            </w:r>
          </w:p>
        </w:tc>
      </w:tr>
      <w:tr w:rsidR="0036389F" w:rsidRPr="007E42E0" w14:paraId="420033A5" w14:textId="77777777" w:rsidTr="00B90332">
        <w:tc>
          <w:tcPr>
            <w:tcW w:w="1914" w:type="dxa"/>
            <w:tcBorders>
              <w:top w:val="single" w:sz="4" w:space="0" w:color="auto"/>
              <w:left w:val="double" w:sz="4" w:space="0" w:color="auto"/>
              <w:bottom w:val="single" w:sz="4" w:space="0" w:color="auto"/>
              <w:right w:val="single" w:sz="4" w:space="0" w:color="auto"/>
            </w:tcBorders>
            <w:tcMar>
              <w:top w:w="0" w:type="dxa"/>
              <w:left w:w="70" w:type="dxa"/>
              <w:bottom w:w="0" w:type="dxa"/>
              <w:right w:w="70" w:type="dxa"/>
            </w:tcMar>
            <w:hideMark/>
          </w:tcPr>
          <w:p w14:paraId="4C8C32DF" w14:textId="77777777" w:rsidR="0036389F" w:rsidRPr="007E42E0" w:rsidRDefault="0036389F" w:rsidP="002E454F">
            <w:pPr>
              <w:pStyle w:val="Nadpis9"/>
              <w:rPr>
                <w:rFonts w:ascii="Times New Roman" w:hAnsi="Times New Roman"/>
              </w:rPr>
            </w:pPr>
            <w:r w:rsidRPr="007E42E0">
              <w:rPr>
                <w:rFonts w:ascii="Times New Roman" w:hAnsi="Times New Roman"/>
              </w:rPr>
              <w:t>Odpověď:</w:t>
            </w:r>
          </w:p>
        </w:tc>
        <w:tc>
          <w:tcPr>
            <w:tcW w:w="7371" w:type="dxa"/>
            <w:tcBorders>
              <w:top w:val="single" w:sz="4" w:space="0" w:color="auto"/>
              <w:left w:val="single" w:sz="4" w:space="0" w:color="auto"/>
              <w:bottom w:val="single" w:sz="4" w:space="0" w:color="auto"/>
              <w:right w:val="double" w:sz="4" w:space="0" w:color="auto"/>
            </w:tcBorders>
            <w:tcMar>
              <w:top w:w="0" w:type="dxa"/>
              <w:left w:w="70" w:type="dxa"/>
              <w:bottom w:w="0" w:type="dxa"/>
              <w:right w:w="70" w:type="dxa"/>
            </w:tcMar>
            <w:hideMark/>
          </w:tcPr>
          <w:p w14:paraId="39886E67"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0DCB7877" w14:textId="77777777" w:rsidTr="00B90332">
        <w:tc>
          <w:tcPr>
            <w:tcW w:w="1914" w:type="dxa"/>
            <w:tcBorders>
              <w:top w:val="single" w:sz="4" w:space="0" w:color="auto"/>
              <w:left w:val="double" w:sz="4" w:space="0" w:color="auto"/>
              <w:bottom w:val="double" w:sz="4" w:space="0" w:color="auto"/>
              <w:right w:val="single" w:sz="4" w:space="0" w:color="auto"/>
            </w:tcBorders>
            <w:tcMar>
              <w:top w:w="0" w:type="dxa"/>
              <w:left w:w="70" w:type="dxa"/>
              <w:bottom w:w="0" w:type="dxa"/>
              <w:right w:w="70" w:type="dxa"/>
            </w:tcMar>
            <w:hideMark/>
          </w:tcPr>
          <w:p w14:paraId="1CCA0CB2" w14:textId="77777777" w:rsidR="0036389F" w:rsidRPr="007E42E0" w:rsidRDefault="0036389F" w:rsidP="002E454F">
            <w:pPr>
              <w:pStyle w:val="Nadpis9"/>
              <w:rPr>
                <w:rFonts w:ascii="Times New Roman" w:hAnsi="Times New Roman"/>
              </w:rPr>
            </w:pPr>
            <w:r w:rsidRPr="007E42E0">
              <w:rPr>
                <w:rFonts w:ascii="Times New Roman" w:hAnsi="Times New Roman"/>
              </w:rPr>
              <w:t>Komentář:</w:t>
            </w:r>
          </w:p>
        </w:tc>
        <w:tc>
          <w:tcPr>
            <w:tcW w:w="7371" w:type="dxa"/>
            <w:tcBorders>
              <w:top w:val="single" w:sz="4" w:space="0" w:color="auto"/>
              <w:left w:val="single" w:sz="4" w:space="0" w:color="auto"/>
              <w:bottom w:val="double" w:sz="4" w:space="0" w:color="auto"/>
              <w:right w:val="double" w:sz="4" w:space="0" w:color="auto"/>
            </w:tcBorders>
            <w:tcMar>
              <w:top w:w="0" w:type="dxa"/>
              <w:left w:w="70" w:type="dxa"/>
              <w:bottom w:w="0" w:type="dxa"/>
              <w:right w:w="70" w:type="dxa"/>
            </w:tcMar>
          </w:tcPr>
          <w:p w14:paraId="0E55D4A5" w14:textId="77777777" w:rsidR="0036389F" w:rsidRPr="007E42E0" w:rsidRDefault="0036389F" w:rsidP="002E454F">
            <w:pPr>
              <w:pStyle w:val="Nadpis6"/>
              <w:rPr>
                <w:rFonts w:ascii="Times New Roman" w:hAnsi="Times New Roman"/>
              </w:rPr>
            </w:pPr>
          </w:p>
        </w:tc>
      </w:tr>
    </w:tbl>
    <w:p w14:paraId="10FC7A9C" w14:textId="77777777" w:rsidR="0036389F" w:rsidRPr="007E42E0" w:rsidRDefault="0036389F" w:rsidP="002E454F">
      <w:pPr>
        <w:rPr>
          <w:sz w:val="18"/>
          <w:szCs w:val="18"/>
        </w:rPr>
      </w:pPr>
    </w:p>
    <w:p w14:paraId="40F87DC0"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Pneumatiky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7414"/>
      </w:tblGrid>
      <w:tr w:rsidR="0036389F" w:rsidRPr="007E42E0" w14:paraId="330D9A37" w14:textId="77777777" w:rsidTr="00B90332">
        <w:trPr>
          <w:cantSplit/>
        </w:trPr>
        <w:tc>
          <w:tcPr>
            <w:tcW w:w="9284" w:type="dxa"/>
            <w:gridSpan w:val="2"/>
            <w:tcBorders>
              <w:top w:val="double" w:sz="4" w:space="0" w:color="auto"/>
              <w:left w:val="double" w:sz="4" w:space="0" w:color="auto"/>
              <w:right w:val="double" w:sz="4" w:space="0" w:color="auto"/>
            </w:tcBorders>
          </w:tcPr>
          <w:p w14:paraId="17FD08BE"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 xml:space="preserve">Pneumatiky bezdušové se zesílenými boky pro městský provoz a celý autobus musí být osazen pneumatikami stejného typu a rozměru provedení M+S pro celoroční provoz. </w:t>
            </w:r>
          </w:p>
          <w:p w14:paraId="61451A44" w14:textId="77777777" w:rsidR="0036389F" w:rsidRPr="007E42E0" w:rsidRDefault="0070561A" w:rsidP="002E454F">
            <w:pPr>
              <w:pStyle w:val="Nadpis5"/>
              <w:rPr>
                <w:rFonts w:ascii="Times New Roman" w:hAnsi="Times New Roman"/>
                <w:lang w:val="cs-CZ" w:eastAsia="cs-CZ"/>
              </w:rPr>
            </w:pPr>
            <w:r w:rsidRPr="007E42E0">
              <w:rPr>
                <w:rFonts w:ascii="Times New Roman" w:hAnsi="Times New Roman"/>
                <w:lang w:val="cs-CZ" w:eastAsia="cs-CZ"/>
              </w:rPr>
              <w:t xml:space="preserve">Dodavatel </w:t>
            </w:r>
            <w:r w:rsidR="0036389F" w:rsidRPr="007E42E0">
              <w:rPr>
                <w:rFonts w:ascii="Times New Roman" w:hAnsi="Times New Roman"/>
                <w:lang w:val="cs-CZ" w:eastAsia="cs-CZ"/>
              </w:rPr>
              <w:t>uvede seznam možných typů pneumatik.</w:t>
            </w:r>
          </w:p>
        </w:tc>
      </w:tr>
      <w:tr w:rsidR="0036389F" w:rsidRPr="007E42E0" w14:paraId="235A529D" w14:textId="77777777" w:rsidTr="00B90332">
        <w:trPr>
          <w:cantSplit/>
        </w:trPr>
        <w:tc>
          <w:tcPr>
            <w:tcW w:w="1870" w:type="dxa"/>
            <w:tcBorders>
              <w:left w:val="double" w:sz="4" w:space="0" w:color="auto"/>
            </w:tcBorders>
          </w:tcPr>
          <w:p w14:paraId="2BE1FEF5"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414" w:type="dxa"/>
            <w:tcBorders>
              <w:right w:val="double" w:sz="4" w:space="0" w:color="auto"/>
            </w:tcBorders>
          </w:tcPr>
          <w:p w14:paraId="17FEC1B7"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79A55EFB" w14:textId="77777777" w:rsidTr="00B90332">
        <w:tc>
          <w:tcPr>
            <w:tcW w:w="1870" w:type="dxa"/>
            <w:tcBorders>
              <w:left w:val="double" w:sz="4" w:space="0" w:color="auto"/>
              <w:bottom w:val="single" w:sz="4" w:space="0" w:color="auto"/>
            </w:tcBorders>
          </w:tcPr>
          <w:p w14:paraId="5B200F4D"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414" w:type="dxa"/>
            <w:tcBorders>
              <w:bottom w:val="single" w:sz="4" w:space="0" w:color="auto"/>
              <w:right w:val="double" w:sz="4" w:space="0" w:color="auto"/>
            </w:tcBorders>
          </w:tcPr>
          <w:p w14:paraId="77F7D4A3" w14:textId="77777777" w:rsidR="0036389F" w:rsidRPr="007E42E0" w:rsidRDefault="0036389F" w:rsidP="002E454F">
            <w:pPr>
              <w:pStyle w:val="Nadpis6"/>
              <w:rPr>
                <w:rFonts w:ascii="Times New Roman" w:hAnsi="Times New Roman"/>
                <w:lang w:val="cs-CZ" w:eastAsia="cs-CZ"/>
              </w:rPr>
            </w:pPr>
          </w:p>
        </w:tc>
      </w:tr>
      <w:tr w:rsidR="0036389F" w:rsidRPr="007E42E0" w14:paraId="39294292" w14:textId="77777777" w:rsidTr="00B90332">
        <w:tc>
          <w:tcPr>
            <w:tcW w:w="1870" w:type="dxa"/>
            <w:tcBorders>
              <w:left w:val="double" w:sz="4" w:space="0" w:color="auto"/>
              <w:bottom w:val="double" w:sz="4" w:space="0" w:color="auto"/>
            </w:tcBorders>
          </w:tcPr>
          <w:p w14:paraId="5839C76E"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Seznam nabízených typů pneumatik:</w:t>
            </w:r>
          </w:p>
        </w:tc>
        <w:tc>
          <w:tcPr>
            <w:tcW w:w="7414" w:type="dxa"/>
            <w:tcBorders>
              <w:bottom w:val="double" w:sz="4" w:space="0" w:color="auto"/>
              <w:right w:val="double" w:sz="4" w:space="0" w:color="auto"/>
            </w:tcBorders>
          </w:tcPr>
          <w:p w14:paraId="3BA4B7BB" w14:textId="77777777" w:rsidR="0036389F" w:rsidRPr="007E42E0" w:rsidRDefault="0036389F" w:rsidP="002E454F">
            <w:pPr>
              <w:pStyle w:val="Nadpis6"/>
              <w:rPr>
                <w:rFonts w:ascii="Times New Roman" w:hAnsi="Times New Roman"/>
                <w:lang w:val="cs-CZ" w:eastAsia="cs-CZ"/>
              </w:rPr>
            </w:pPr>
          </w:p>
        </w:tc>
      </w:tr>
      <w:tr w:rsidR="0036389F" w:rsidRPr="007E42E0" w14:paraId="343365A7" w14:textId="77777777" w:rsidTr="00B90332">
        <w:trPr>
          <w:cantSplit/>
        </w:trPr>
        <w:tc>
          <w:tcPr>
            <w:tcW w:w="9284" w:type="dxa"/>
            <w:gridSpan w:val="2"/>
            <w:tcBorders>
              <w:top w:val="double" w:sz="4" w:space="0" w:color="auto"/>
              <w:left w:val="double" w:sz="4" w:space="0" w:color="auto"/>
              <w:right w:val="double" w:sz="4" w:space="0" w:color="auto"/>
            </w:tcBorders>
          </w:tcPr>
          <w:p w14:paraId="7EEBB95F"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Shodný rozměr pneumatik na všech nápravách.</w:t>
            </w:r>
          </w:p>
        </w:tc>
      </w:tr>
      <w:tr w:rsidR="0036389F" w:rsidRPr="007E42E0" w14:paraId="2368CF50" w14:textId="77777777" w:rsidTr="00B90332">
        <w:trPr>
          <w:cantSplit/>
        </w:trPr>
        <w:tc>
          <w:tcPr>
            <w:tcW w:w="1870" w:type="dxa"/>
            <w:tcBorders>
              <w:left w:val="double" w:sz="4" w:space="0" w:color="auto"/>
            </w:tcBorders>
          </w:tcPr>
          <w:p w14:paraId="32CF8020"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414" w:type="dxa"/>
            <w:tcBorders>
              <w:right w:val="double" w:sz="4" w:space="0" w:color="auto"/>
            </w:tcBorders>
          </w:tcPr>
          <w:p w14:paraId="5D7317E7"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22108010" w14:textId="77777777" w:rsidTr="00B90332">
        <w:tc>
          <w:tcPr>
            <w:tcW w:w="1870" w:type="dxa"/>
            <w:tcBorders>
              <w:left w:val="double" w:sz="4" w:space="0" w:color="auto"/>
              <w:bottom w:val="single" w:sz="4" w:space="0" w:color="auto"/>
            </w:tcBorders>
          </w:tcPr>
          <w:p w14:paraId="06E5F41A"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414" w:type="dxa"/>
            <w:tcBorders>
              <w:bottom w:val="single" w:sz="4" w:space="0" w:color="auto"/>
              <w:right w:val="double" w:sz="4" w:space="0" w:color="auto"/>
            </w:tcBorders>
          </w:tcPr>
          <w:p w14:paraId="3ED23A39" w14:textId="77777777" w:rsidR="0036389F" w:rsidRPr="007E42E0" w:rsidRDefault="0036389F" w:rsidP="002E454F">
            <w:pPr>
              <w:pStyle w:val="Nadpis6"/>
              <w:rPr>
                <w:rFonts w:ascii="Times New Roman" w:hAnsi="Times New Roman"/>
                <w:lang w:val="cs-CZ" w:eastAsia="cs-CZ"/>
              </w:rPr>
            </w:pPr>
          </w:p>
        </w:tc>
      </w:tr>
    </w:tbl>
    <w:p w14:paraId="6E0DBA1B" w14:textId="77777777" w:rsidR="0036389F" w:rsidRPr="007E42E0" w:rsidRDefault="0036389F" w:rsidP="002E454F">
      <w:pPr>
        <w:rPr>
          <w:sz w:val="18"/>
          <w:szCs w:val="18"/>
        </w:rPr>
      </w:pPr>
    </w:p>
    <w:p w14:paraId="1FA984EA"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Brzdy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10C242DC" w14:textId="77777777" w:rsidTr="00B90332">
        <w:trPr>
          <w:cantSplit/>
        </w:trPr>
        <w:tc>
          <w:tcPr>
            <w:tcW w:w="9284" w:type="dxa"/>
            <w:gridSpan w:val="2"/>
            <w:tcBorders>
              <w:top w:val="double" w:sz="4" w:space="0" w:color="auto"/>
              <w:left w:val="double" w:sz="4" w:space="0" w:color="auto"/>
              <w:right w:val="double" w:sz="4" w:space="0" w:color="auto"/>
            </w:tcBorders>
          </w:tcPr>
          <w:p w14:paraId="455CB616"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ABS/</w:t>
            </w:r>
            <w:r w:rsidR="009940BC" w:rsidRPr="007E42E0">
              <w:rPr>
                <w:rFonts w:ascii="Times New Roman" w:hAnsi="Times New Roman"/>
                <w:lang w:val="cs-CZ" w:eastAsia="cs-CZ"/>
              </w:rPr>
              <w:t>EBS/</w:t>
            </w:r>
            <w:r w:rsidRPr="007E42E0">
              <w:rPr>
                <w:rFonts w:ascii="Times New Roman" w:hAnsi="Times New Roman"/>
                <w:lang w:val="cs-CZ" w:eastAsia="cs-CZ"/>
              </w:rPr>
              <w:t>ASR.</w:t>
            </w:r>
          </w:p>
        </w:tc>
      </w:tr>
      <w:tr w:rsidR="0036389F" w:rsidRPr="007E42E0" w14:paraId="28A5E420" w14:textId="77777777" w:rsidTr="00B90332">
        <w:trPr>
          <w:cantSplit/>
        </w:trPr>
        <w:tc>
          <w:tcPr>
            <w:tcW w:w="1341" w:type="dxa"/>
            <w:tcBorders>
              <w:left w:val="double" w:sz="4" w:space="0" w:color="auto"/>
              <w:bottom w:val="single" w:sz="4" w:space="0" w:color="auto"/>
            </w:tcBorders>
          </w:tcPr>
          <w:p w14:paraId="078BB5BC"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bottom w:val="single" w:sz="4" w:space="0" w:color="auto"/>
              <w:right w:val="double" w:sz="4" w:space="0" w:color="auto"/>
            </w:tcBorders>
          </w:tcPr>
          <w:p w14:paraId="15C7AF89"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5F83F61D" w14:textId="77777777" w:rsidTr="00B90332">
        <w:tc>
          <w:tcPr>
            <w:tcW w:w="1341" w:type="dxa"/>
            <w:tcBorders>
              <w:left w:val="double" w:sz="4" w:space="0" w:color="auto"/>
              <w:bottom w:val="single" w:sz="12" w:space="0" w:color="auto"/>
            </w:tcBorders>
          </w:tcPr>
          <w:p w14:paraId="7F2D72CB"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0D99C76A" w14:textId="77777777" w:rsidR="0036389F" w:rsidRPr="007E42E0" w:rsidRDefault="0036389F" w:rsidP="002E454F">
            <w:pPr>
              <w:pStyle w:val="Nadpis6"/>
              <w:rPr>
                <w:rFonts w:ascii="Times New Roman" w:hAnsi="Times New Roman"/>
                <w:lang w:val="cs-CZ" w:eastAsia="cs-CZ"/>
              </w:rPr>
            </w:pPr>
          </w:p>
        </w:tc>
      </w:tr>
      <w:tr w:rsidR="0036389F" w:rsidRPr="007E42E0" w14:paraId="730EE3E6" w14:textId="77777777" w:rsidTr="00B90332">
        <w:trPr>
          <w:cantSplit/>
        </w:trPr>
        <w:tc>
          <w:tcPr>
            <w:tcW w:w="9284" w:type="dxa"/>
            <w:gridSpan w:val="2"/>
            <w:tcBorders>
              <w:top w:val="single" w:sz="12" w:space="0" w:color="auto"/>
              <w:left w:val="double" w:sz="4" w:space="0" w:color="auto"/>
              <w:right w:val="double" w:sz="4" w:space="0" w:color="auto"/>
            </w:tcBorders>
          </w:tcPr>
          <w:p w14:paraId="648590BF"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Staniční brzda.</w:t>
            </w:r>
          </w:p>
        </w:tc>
      </w:tr>
      <w:tr w:rsidR="0036389F" w:rsidRPr="007E42E0" w14:paraId="4B9FC1A9" w14:textId="77777777" w:rsidTr="00B90332">
        <w:trPr>
          <w:cantSplit/>
        </w:trPr>
        <w:tc>
          <w:tcPr>
            <w:tcW w:w="1341" w:type="dxa"/>
            <w:tcBorders>
              <w:left w:val="double" w:sz="4" w:space="0" w:color="auto"/>
              <w:bottom w:val="single" w:sz="4" w:space="0" w:color="auto"/>
            </w:tcBorders>
          </w:tcPr>
          <w:p w14:paraId="1D49D9B4"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bottom w:val="single" w:sz="4" w:space="0" w:color="auto"/>
              <w:right w:val="double" w:sz="4" w:space="0" w:color="auto"/>
            </w:tcBorders>
          </w:tcPr>
          <w:p w14:paraId="35319EA4"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6502B4A2" w14:textId="77777777" w:rsidTr="00B90332">
        <w:tc>
          <w:tcPr>
            <w:tcW w:w="1341" w:type="dxa"/>
            <w:tcBorders>
              <w:left w:val="double" w:sz="4" w:space="0" w:color="auto"/>
              <w:bottom w:val="single" w:sz="12" w:space="0" w:color="auto"/>
            </w:tcBorders>
          </w:tcPr>
          <w:p w14:paraId="4AD54031"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720C82CC" w14:textId="77777777" w:rsidR="0036389F" w:rsidRPr="007E42E0" w:rsidRDefault="0036389F" w:rsidP="002E454F">
            <w:pPr>
              <w:pStyle w:val="Nadpis6"/>
              <w:rPr>
                <w:rFonts w:ascii="Times New Roman" w:hAnsi="Times New Roman"/>
                <w:lang w:val="cs-CZ" w:eastAsia="cs-CZ"/>
              </w:rPr>
            </w:pPr>
          </w:p>
        </w:tc>
      </w:tr>
      <w:tr w:rsidR="0036389F" w:rsidRPr="007E42E0" w14:paraId="16A6321C" w14:textId="77777777" w:rsidTr="00B90332">
        <w:trPr>
          <w:cantSplit/>
        </w:trPr>
        <w:tc>
          <w:tcPr>
            <w:tcW w:w="9284" w:type="dxa"/>
            <w:gridSpan w:val="2"/>
            <w:tcBorders>
              <w:top w:val="single" w:sz="12" w:space="0" w:color="auto"/>
              <w:left w:val="double" w:sz="4" w:space="0" w:color="auto"/>
              <w:right w:val="double" w:sz="4" w:space="0" w:color="auto"/>
            </w:tcBorders>
          </w:tcPr>
          <w:p w14:paraId="33D893AD"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Vozidlo je vybaveno ruční brzdou působící na kola zadní nápravy.</w:t>
            </w:r>
          </w:p>
        </w:tc>
      </w:tr>
      <w:tr w:rsidR="0036389F" w:rsidRPr="007E42E0" w14:paraId="45C41C01" w14:textId="77777777" w:rsidTr="00B90332">
        <w:trPr>
          <w:cantSplit/>
        </w:trPr>
        <w:tc>
          <w:tcPr>
            <w:tcW w:w="1341" w:type="dxa"/>
            <w:tcBorders>
              <w:left w:val="double" w:sz="4" w:space="0" w:color="auto"/>
            </w:tcBorders>
          </w:tcPr>
          <w:p w14:paraId="00DD22FC"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3E93C39C"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297A10D2" w14:textId="77777777" w:rsidTr="00B90332">
        <w:tc>
          <w:tcPr>
            <w:tcW w:w="1341" w:type="dxa"/>
            <w:tcBorders>
              <w:left w:val="double" w:sz="4" w:space="0" w:color="auto"/>
              <w:bottom w:val="double" w:sz="4" w:space="0" w:color="auto"/>
            </w:tcBorders>
          </w:tcPr>
          <w:p w14:paraId="0F7319A0"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4DAAB8A3" w14:textId="77777777" w:rsidR="0036389F" w:rsidRPr="007E42E0" w:rsidRDefault="0036389F" w:rsidP="002E454F">
            <w:pPr>
              <w:pStyle w:val="Nadpis6"/>
              <w:rPr>
                <w:rFonts w:ascii="Times New Roman" w:hAnsi="Times New Roman"/>
                <w:lang w:val="cs-CZ" w:eastAsia="cs-CZ"/>
              </w:rPr>
            </w:pPr>
          </w:p>
        </w:tc>
      </w:tr>
      <w:tr w:rsidR="0036389F" w:rsidRPr="007E42E0" w14:paraId="28D3ADA4" w14:textId="77777777" w:rsidTr="00B90332">
        <w:trPr>
          <w:cantSplit/>
        </w:trPr>
        <w:tc>
          <w:tcPr>
            <w:tcW w:w="9284" w:type="dxa"/>
            <w:gridSpan w:val="2"/>
            <w:tcBorders>
              <w:top w:val="single" w:sz="12" w:space="0" w:color="auto"/>
              <w:left w:val="double" w:sz="4" w:space="0" w:color="auto"/>
              <w:right w:val="double" w:sz="4" w:space="0" w:color="auto"/>
            </w:tcBorders>
          </w:tcPr>
          <w:p w14:paraId="4AE40654"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Brzdy kotoučové na všech kolech.</w:t>
            </w:r>
            <w:r w:rsidR="009940BC" w:rsidRPr="007E42E0">
              <w:rPr>
                <w:rFonts w:ascii="Times New Roman" w:hAnsi="Times New Roman"/>
                <w:lang w:val="cs-CZ" w:eastAsia="cs-CZ"/>
              </w:rPr>
              <w:t xml:space="preserve"> Se signalizací opotřebení destiček řidiči.</w:t>
            </w:r>
          </w:p>
        </w:tc>
      </w:tr>
      <w:tr w:rsidR="0036389F" w:rsidRPr="007E42E0" w14:paraId="5FD754BD" w14:textId="77777777" w:rsidTr="00B90332">
        <w:trPr>
          <w:cantSplit/>
        </w:trPr>
        <w:tc>
          <w:tcPr>
            <w:tcW w:w="1341" w:type="dxa"/>
            <w:tcBorders>
              <w:left w:val="double" w:sz="4" w:space="0" w:color="auto"/>
            </w:tcBorders>
          </w:tcPr>
          <w:p w14:paraId="5BB94059"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6CE67304"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76F78EA3" w14:textId="77777777" w:rsidTr="00B90332">
        <w:tc>
          <w:tcPr>
            <w:tcW w:w="1341" w:type="dxa"/>
            <w:tcBorders>
              <w:left w:val="double" w:sz="4" w:space="0" w:color="auto"/>
              <w:bottom w:val="double" w:sz="4" w:space="0" w:color="auto"/>
            </w:tcBorders>
          </w:tcPr>
          <w:p w14:paraId="62DAD344"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7FE7B429" w14:textId="77777777" w:rsidR="0036389F" w:rsidRPr="007E42E0" w:rsidRDefault="0036389F" w:rsidP="002E454F">
            <w:pPr>
              <w:pStyle w:val="Nadpis6"/>
              <w:rPr>
                <w:rFonts w:ascii="Times New Roman" w:hAnsi="Times New Roman"/>
                <w:lang w:val="cs-CZ" w:eastAsia="cs-CZ"/>
              </w:rPr>
            </w:pPr>
          </w:p>
        </w:tc>
      </w:tr>
    </w:tbl>
    <w:p w14:paraId="12280C43" w14:textId="77777777" w:rsidR="0036389F" w:rsidRPr="007E42E0" w:rsidRDefault="0036389F" w:rsidP="002E454F">
      <w:pPr>
        <w:rPr>
          <w:sz w:val="18"/>
          <w:szCs w:val="18"/>
        </w:rPr>
      </w:pPr>
    </w:p>
    <w:p w14:paraId="256B225C"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Vzduchová soustava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3C454682" w14:textId="77777777" w:rsidTr="00B90332">
        <w:trPr>
          <w:cantSplit/>
        </w:trPr>
        <w:tc>
          <w:tcPr>
            <w:tcW w:w="9284" w:type="dxa"/>
            <w:gridSpan w:val="2"/>
            <w:tcBorders>
              <w:top w:val="double" w:sz="4" w:space="0" w:color="auto"/>
              <w:left w:val="double" w:sz="4" w:space="0" w:color="auto"/>
              <w:right w:val="double" w:sz="4" w:space="0" w:color="auto"/>
            </w:tcBorders>
          </w:tcPr>
          <w:p w14:paraId="1A11E9DB"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Montovat vysoušeč vzduchu s odlučovačem oleje.</w:t>
            </w:r>
          </w:p>
        </w:tc>
      </w:tr>
      <w:tr w:rsidR="0036389F" w:rsidRPr="007E42E0" w14:paraId="031022D5" w14:textId="77777777" w:rsidTr="00B90332">
        <w:trPr>
          <w:cantSplit/>
        </w:trPr>
        <w:tc>
          <w:tcPr>
            <w:tcW w:w="1341" w:type="dxa"/>
            <w:tcBorders>
              <w:left w:val="double" w:sz="4" w:space="0" w:color="auto"/>
              <w:bottom w:val="single" w:sz="4" w:space="0" w:color="auto"/>
            </w:tcBorders>
          </w:tcPr>
          <w:p w14:paraId="48AEBBCC"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lastRenderedPageBreak/>
              <w:t>Odpověď:</w:t>
            </w:r>
          </w:p>
        </w:tc>
        <w:tc>
          <w:tcPr>
            <w:tcW w:w="7943" w:type="dxa"/>
            <w:tcBorders>
              <w:bottom w:val="single" w:sz="4" w:space="0" w:color="auto"/>
              <w:right w:val="double" w:sz="4" w:space="0" w:color="auto"/>
            </w:tcBorders>
          </w:tcPr>
          <w:p w14:paraId="72676164"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7635C4D1" w14:textId="77777777" w:rsidTr="00B90332">
        <w:tc>
          <w:tcPr>
            <w:tcW w:w="1341" w:type="dxa"/>
            <w:tcBorders>
              <w:left w:val="double" w:sz="4" w:space="0" w:color="auto"/>
              <w:bottom w:val="single" w:sz="12" w:space="0" w:color="auto"/>
            </w:tcBorders>
          </w:tcPr>
          <w:p w14:paraId="1D14EF44"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472BCBC9" w14:textId="77777777" w:rsidR="0036389F" w:rsidRPr="007E42E0" w:rsidRDefault="0036389F" w:rsidP="002E454F">
            <w:pPr>
              <w:pStyle w:val="Nadpis6"/>
              <w:rPr>
                <w:rFonts w:ascii="Times New Roman" w:hAnsi="Times New Roman"/>
                <w:lang w:val="cs-CZ" w:eastAsia="cs-CZ"/>
              </w:rPr>
            </w:pPr>
          </w:p>
        </w:tc>
      </w:tr>
      <w:tr w:rsidR="0036389F" w:rsidRPr="007E42E0" w14:paraId="4D78E3C4" w14:textId="77777777" w:rsidTr="00B90332">
        <w:trPr>
          <w:cantSplit/>
        </w:trPr>
        <w:tc>
          <w:tcPr>
            <w:tcW w:w="9284" w:type="dxa"/>
            <w:gridSpan w:val="2"/>
            <w:tcBorders>
              <w:top w:val="single" w:sz="12" w:space="0" w:color="auto"/>
              <w:left w:val="double" w:sz="4" w:space="0" w:color="auto"/>
              <w:right w:val="double" w:sz="4" w:space="0" w:color="auto"/>
            </w:tcBorders>
          </w:tcPr>
          <w:p w14:paraId="07CC8E39"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Možnost vypuštění kondenzátu ze všech vzduchojemů bez speciálních přípravků a bez potřeby přístupu pod autobus.</w:t>
            </w:r>
          </w:p>
        </w:tc>
      </w:tr>
      <w:tr w:rsidR="0036389F" w:rsidRPr="007E42E0" w14:paraId="040C42B3" w14:textId="77777777" w:rsidTr="00B90332">
        <w:trPr>
          <w:cantSplit/>
        </w:trPr>
        <w:tc>
          <w:tcPr>
            <w:tcW w:w="1341" w:type="dxa"/>
            <w:tcBorders>
              <w:left w:val="double" w:sz="4" w:space="0" w:color="auto"/>
            </w:tcBorders>
          </w:tcPr>
          <w:p w14:paraId="31C6C5D9"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31A0E209"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1A4D10F7" w14:textId="77777777" w:rsidTr="00B90332">
        <w:tc>
          <w:tcPr>
            <w:tcW w:w="1341" w:type="dxa"/>
            <w:tcBorders>
              <w:left w:val="double" w:sz="4" w:space="0" w:color="auto"/>
              <w:bottom w:val="double" w:sz="4" w:space="0" w:color="auto"/>
            </w:tcBorders>
          </w:tcPr>
          <w:p w14:paraId="65676ED1"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4C13450E" w14:textId="77777777" w:rsidR="0036389F" w:rsidRPr="007E42E0" w:rsidRDefault="0036389F" w:rsidP="002E454F">
            <w:pPr>
              <w:pStyle w:val="Nadpis6"/>
              <w:rPr>
                <w:rFonts w:ascii="Times New Roman" w:hAnsi="Times New Roman"/>
                <w:lang w:val="cs-CZ" w:eastAsia="cs-CZ"/>
              </w:rPr>
            </w:pPr>
          </w:p>
        </w:tc>
      </w:tr>
    </w:tbl>
    <w:p w14:paraId="19909645" w14:textId="77777777" w:rsidR="0036389F" w:rsidRPr="007E42E0" w:rsidRDefault="0036389F" w:rsidP="002E454F">
      <w:pPr>
        <w:pStyle w:val="Podnadpis"/>
        <w:numPr>
          <w:ilvl w:val="0"/>
          <w:numId w:val="0"/>
        </w:numPr>
        <w:ind w:left="720"/>
        <w:rPr>
          <w:rFonts w:ascii="Times New Roman" w:hAnsi="Times New Roman"/>
          <w:sz w:val="18"/>
          <w:szCs w:val="18"/>
          <w:lang w:val="cs-CZ"/>
        </w:rPr>
      </w:pPr>
    </w:p>
    <w:p w14:paraId="5AE193EE"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Provozní kapaliny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433B4064" w14:textId="77777777" w:rsidTr="00B90332">
        <w:trPr>
          <w:cantSplit/>
        </w:trPr>
        <w:tc>
          <w:tcPr>
            <w:tcW w:w="9284" w:type="dxa"/>
            <w:gridSpan w:val="2"/>
            <w:tcBorders>
              <w:top w:val="double" w:sz="4" w:space="0" w:color="auto"/>
              <w:left w:val="double" w:sz="4" w:space="0" w:color="auto"/>
              <w:right w:val="double" w:sz="4" w:space="0" w:color="auto"/>
            </w:tcBorders>
          </w:tcPr>
          <w:p w14:paraId="1AF4FA83"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 xml:space="preserve">Všechny provozní náplně (paliva, maziva, chladicí kapaliny) musí být předepsána pomocí obecně užívané technické specifikace, nikoliv pouze jménem výrobce a typovým označením. </w:t>
            </w:r>
          </w:p>
        </w:tc>
      </w:tr>
      <w:tr w:rsidR="0036389F" w:rsidRPr="007E42E0" w14:paraId="369F2B78" w14:textId="77777777" w:rsidTr="00B90332">
        <w:trPr>
          <w:cantSplit/>
        </w:trPr>
        <w:tc>
          <w:tcPr>
            <w:tcW w:w="1341" w:type="dxa"/>
            <w:tcBorders>
              <w:left w:val="double" w:sz="4" w:space="0" w:color="auto"/>
            </w:tcBorders>
          </w:tcPr>
          <w:p w14:paraId="53221D22"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5EC49544"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25925D1D" w14:textId="77777777" w:rsidTr="00B90332">
        <w:tc>
          <w:tcPr>
            <w:tcW w:w="1341" w:type="dxa"/>
            <w:tcBorders>
              <w:left w:val="double" w:sz="4" w:space="0" w:color="auto"/>
              <w:bottom w:val="double" w:sz="4" w:space="0" w:color="auto"/>
            </w:tcBorders>
          </w:tcPr>
          <w:p w14:paraId="1353654D"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0161F220" w14:textId="77777777" w:rsidR="0036389F" w:rsidRPr="007E42E0" w:rsidRDefault="0036389F" w:rsidP="002E454F">
            <w:pPr>
              <w:pStyle w:val="Nadpis6"/>
              <w:rPr>
                <w:rFonts w:ascii="Times New Roman" w:hAnsi="Times New Roman"/>
                <w:lang w:val="cs-CZ" w:eastAsia="cs-CZ"/>
              </w:rPr>
            </w:pPr>
          </w:p>
        </w:tc>
      </w:tr>
    </w:tbl>
    <w:p w14:paraId="6DC52148" w14:textId="77777777" w:rsidR="00CA3C3F" w:rsidRPr="007E42E0" w:rsidRDefault="00CA3C3F" w:rsidP="002E454F">
      <w:pPr>
        <w:pStyle w:val="Podnadpis"/>
        <w:numPr>
          <w:ilvl w:val="0"/>
          <w:numId w:val="0"/>
        </w:numPr>
        <w:ind w:left="720"/>
        <w:rPr>
          <w:rFonts w:ascii="Times New Roman" w:hAnsi="Times New Roman"/>
          <w:sz w:val="18"/>
          <w:szCs w:val="18"/>
          <w:lang w:val="cs-CZ"/>
        </w:rPr>
      </w:pPr>
    </w:p>
    <w:p w14:paraId="3E9AB4ED"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Systém CNG </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341"/>
        <w:gridCol w:w="7944"/>
      </w:tblGrid>
      <w:tr w:rsidR="0036389F" w:rsidRPr="007E42E0" w14:paraId="54871EE0" w14:textId="77777777" w:rsidTr="00B90332">
        <w:trPr>
          <w:cantSplit/>
        </w:trPr>
        <w:tc>
          <w:tcPr>
            <w:tcW w:w="9285" w:type="dxa"/>
            <w:gridSpan w:val="2"/>
            <w:tcBorders>
              <w:top w:val="double" w:sz="4" w:space="0" w:color="auto"/>
              <w:left w:val="double" w:sz="4" w:space="0" w:color="auto"/>
              <w:bottom w:val="single" w:sz="4" w:space="0" w:color="auto"/>
              <w:right w:val="double" w:sz="4" w:space="0" w:color="auto"/>
            </w:tcBorders>
            <w:hideMark/>
          </w:tcPr>
          <w:p w14:paraId="501BC5FB" w14:textId="77777777" w:rsidR="0036389F" w:rsidRPr="007E42E0" w:rsidRDefault="0036389F" w:rsidP="002E454F">
            <w:pPr>
              <w:pStyle w:val="Nadpis5"/>
              <w:tabs>
                <w:tab w:val="num" w:pos="2160"/>
              </w:tabs>
              <w:rPr>
                <w:rFonts w:ascii="Times New Roman" w:hAnsi="Times New Roman"/>
              </w:rPr>
            </w:pPr>
            <w:r w:rsidRPr="007E42E0">
              <w:rPr>
                <w:rFonts w:ascii="Times New Roman" w:hAnsi="Times New Roman"/>
              </w:rPr>
              <w:t>Zásobníky na stlačený zemní plyn nejméně na 1 </w:t>
            </w:r>
            <w:r w:rsidRPr="007E42E0">
              <w:rPr>
                <w:rFonts w:ascii="Times New Roman" w:hAnsi="Times New Roman"/>
                <w:lang w:val="cs-CZ"/>
              </w:rPr>
              <w:t>5</w:t>
            </w:r>
            <w:r w:rsidRPr="007E42E0">
              <w:rPr>
                <w:rFonts w:ascii="Times New Roman" w:hAnsi="Times New Roman"/>
              </w:rPr>
              <w:t xml:space="preserve">00 l </w:t>
            </w:r>
          </w:p>
        </w:tc>
      </w:tr>
      <w:tr w:rsidR="0036389F" w:rsidRPr="007E42E0" w14:paraId="4DF2A190" w14:textId="77777777" w:rsidTr="00B90332">
        <w:trPr>
          <w:cantSplit/>
        </w:trPr>
        <w:tc>
          <w:tcPr>
            <w:tcW w:w="1341" w:type="dxa"/>
            <w:tcBorders>
              <w:top w:val="single" w:sz="4" w:space="0" w:color="auto"/>
              <w:left w:val="double" w:sz="4" w:space="0" w:color="auto"/>
              <w:bottom w:val="single" w:sz="4" w:space="0" w:color="auto"/>
              <w:right w:val="single" w:sz="4" w:space="0" w:color="auto"/>
            </w:tcBorders>
            <w:hideMark/>
          </w:tcPr>
          <w:p w14:paraId="5EB85868" w14:textId="77777777" w:rsidR="0036389F" w:rsidRPr="007E42E0" w:rsidRDefault="0036389F" w:rsidP="002E454F">
            <w:pPr>
              <w:pStyle w:val="Nadpis9"/>
              <w:rPr>
                <w:rFonts w:ascii="Times New Roman" w:hAnsi="Times New Roman"/>
              </w:rPr>
            </w:pPr>
            <w:r w:rsidRPr="007E42E0">
              <w:rPr>
                <w:rFonts w:ascii="Times New Roman" w:hAnsi="Times New Roman"/>
              </w:rPr>
              <w:t>Odpověď:</w:t>
            </w:r>
          </w:p>
        </w:tc>
        <w:tc>
          <w:tcPr>
            <w:tcW w:w="7944" w:type="dxa"/>
            <w:tcBorders>
              <w:top w:val="single" w:sz="4" w:space="0" w:color="auto"/>
              <w:left w:val="single" w:sz="4" w:space="0" w:color="auto"/>
              <w:bottom w:val="single" w:sz="4" w:space="0" w:color="auto"/>
              <w:right w:val="double" w:sz="4" w:space="0" w:color="auto"/>
            </w:tcBorders>
            <w:hideMark/>
          </w:tcPr>
          <w:p w14:paraId="6124703C"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3A5EA004" w14:textId="77777777" w:rsidTr="00B90332">
        <w:tc>
          <w:tcPr>
            <w:tcW w:w="1341" w:type="dxa"/>
            <w:tcBorders>
              <w:top w:val="single" w:sz="4" w:space="0" w:color="auto"/>
              <w:left w:val="double" w:sz="4" w:space="0" w:color="auto"/>
              <w:bottom w:val="single" w:sz="12" w:space="0" w:color="auto"/>
              <w:right w:val="single" w:sz="4" w:space="0" w:color="auto"/>
            </w:tcBorders>
            <w:hideMark/>
          </w:tcPr>
          <w:p w14:paraId="702CDD23" w14:textId="77777777" w:rsidR="0036389F" w:rsidRPr="007E42E0" w:rsidRDefault="0036389F" w:rsidP="002E454F">
            <w:pPr>
              <w:pStyle w:val="Nadpis9"/>
              <w:rPr>
                <w:rFonts w:ascii="Times New Roman" w:hAnsi="Times New Roman"/>
              </w:rPr>
            </w:pPr>
            <w:r w:rsidRPr="007E42E0">
              <w:rPr>
                <w:rFonts w:ascii="Times New Roman" w:hAnsi="Times New Roman"/>
              </w:rPr>
              <w:t>Komentář:</w:t>
            </w:r>
          </w:p>
        </w:tc>
        <w:tc>
          <w:tcPr>
            <w:tcW w:w="7944" w:type="dxa"/>
            <w:tcBorders>
              <w:top w:val="single" w:sz="4" w:space="0" w:color="auto"/>
              <w:left w:val="single" w:sz="4" w:space="0" w:color="auto"/>
              <w:bottom w:val="single" w:sz="12" w:space="0" w:color="auto"/>
              <w:right w:val="double" w:sz="4" w:space="0" w:color="auto"/>
            </w:tcBorders>
          </w:tcPr>
          <w:p w14:paraId="042C8107" w14:textId="77777777" w:rsidR="0036389F" w:rsidRPr="007E42E0" w:rsidRDefault="0036389F" w:rsidP="002E454F">
            <w:pPr>
              <w:pStyle w:val="Nadpis6"/>
              <w:rPr>
                <w:rFonts w:ascii="Times New Roman" w:hAnsi="Times New Roman"/>
              </w:rPr>
            </w:pPr>
          </w:p>
        </w:tc>
      </w:tr>
      <w:tr w:rsidR="0036389F" w:rsidRPr="007E42E0" w14:paraId="7EC6126C" w14:textId="77777777" w:rsidTr="00B90332">
        <w:trPr>
          <w:cantSplit/>
        </w:trPr>
        <w:tc>
          <w:tcPr>
            <w:tcW w:w="9285" w:type="dxa"/>
            <w:gridSpan w:val="2"/>
            <w:tcBorders>
              <w:top w:val="single" w:sz="12" w:space="0" w:color="auto"/>
              <w:left w:val="double" w:sz="4" w:space="0" w:color="auto"/>
              <w:bottom w:val="single" w:sz="4" w:space="0" w:color="auto"/>
              <w:right w:val="double" w:sz="4" w:space="0" w:color="auto"/>
            </w:tcBorders>
            <w:hideMark/>
          </w:tcPr>
          <w:p w14:paraId="5B2D9550" w14:textId="77777777" w:rsidR="0036389F" w:rsidRPr="007E42E0" w:rsidRDefault="0036389F" w:rsidP="002E454F">
            <w:pPr>
              <w:pStyle w:val="Nadpis5"/>
              <w:tabs>
                <w:tab w:val="num" w:pos="2160"/>
              </w:tabs>
              <w:rPr>
                <w:rFonts w:ascii="Times New Roman" w:hAnsi="Times New Roman"/>
              </w:rPr>
            </w:pPr>
            <w:r w:rsidRPr="007E42E0">
              <w:rPr>
                <w:rFonts w:ascii="Times New Roman" w:hAnsi="Times New Roman"/>
              </w:rPr>
              <w:t>Všechny rozvody pro plnění stlačeným zemním plynem musí průřezem odpovídat plnění typu NGV2 (pro minimalizaci doby plnění).</w:t>
            </w:r>
          </w:p>
        </w:tc>
      </w:tr>
      <w:tr w:rsidR="0036389F" w:rsidRPr="007E42E0" w14:paraId="30A372E4" w14:textId="77777777" w:rsidTr="00B90332">
        <w:trPr>
          <w:cantSplit/>
        </w:trPr>
        <w:tc>
          <w:tcPr>
            <w:tcW w:w="1341" w:type="dxa"/>
            <w:tcBorders>
              <w:top w:val="single" w:sz="4" w:space="0" w:color="auto"/>
              <w:left w:val="double" w:sz="4" w:space="0" w:color="auto"/>
              <w:bottom w:val="single" w:sz="4" w:space="0" w:color="auto"/>
              <w:right w:val="single" w:sz="4" w:space="0" w:color="auto"/>
            </w:tcBorders>
            <w:hideMark/>
          </w:tcPr>
          <w:p w14:paraId="0FBDBCD0" w14:textId="77777777" w:rsidR="0036389F" w:rsidRPr="007E42E0" w:rsidRDefault="0036389F" w:rsidP="002E454F">
            <w:pPr>
              <w:pStyle w:val="Nadpis9"/>
              <w:rPr>
                <w:rFonts w:ascii="Times New Roman" w:hAnsi="Times New Roman"/>
              </w:rPr>
            </w:pPr>
            <w:r w:rsidRPr="007E42E0">
              <w:rPr>
                <w:rFonts w:ascii="Times New Roman" w:hAnsi="Times New Roman"/>
              </w:rPr>
              <w:t>Odpověď:</w:t>
            </w:r>
          </w:p>
        </w:tc>
        <w:tc>
          <w:tcPr>
            <w:tcW w:w="7944" w:type="dxa"/>
            <w:tcBorders>
              <w:top w:val="single" w:sz="4" w:space="0" w:color="auto"/>
              <w:left w:val="single" w:sz="4" w:space="0" w:color="auto"/>
              <w:bottom w:val="single" w:sz="4" w:space="0" w:color="auto"/>
              <w:right w:val="double" w:sz="4" w:space="0" w:color="auto"/>
            </w:tcBorders>
            <w:hideMark/>
          </w:tcPr>
          <w:p w14:paraId="7D012989"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54D57843" w14:textId="77777777" w:rsidTr="00B90332">
        <w:tc>
          <w:tcPr>
            <w:tcW w:w="1341" w:type="dxa"/>
            <w:tcBorders>
              <w:top w:val="single" w:sz="4" w:space="0" w:color="auto"/>
              <w:left w:val="double" w:sz="4" w:space="0" w:color="auto"/>
              <w:bottom w:val="single" w:sz="12" w:space="0" w:color="auto"/>
              <w:right w:val="single" w:sz="4" w:space="0" w:color="auto"/>
            </w:tcBorders>
            <w:hideMark/>
          </w:tcPr>
          <w:p w14:paraId="097B7411" w14:textId="77777777" w:rsidR="0036389F" w:rsidRPr="007E42E0" w:rsidRDefault="0036389F" w:rsidP="002E454F">
            <w:pPr>
              <w:pStyle w:val="Nadpis9"/>
              <w:rPr>
                <w:rFonts w:ascii="Times New Roman" w:hAnsi="Times New Roman"/>
              </w:rPr>
            </w:pPr>
            <w:r w:rsidRPr="007E42E0">
              <w:rPr>
                <w:rFonts w:ascii="Times New Roman" w:hAnsi="Times New Roman"/>
              </w:rPr>
              <w:t>Komentář:</w:t>
            </w:r>
          </w:p>
        </w:tc>
        <w:tc>
          <w:tcPr>
            <w:tcW w:w="7944" w:type="dxa"/>
            <w:tcBorders>
              <w:top w:val="single" w:sz="4" w:space="0" w:color="auto"/>
              <w:left w:val="single" w:sz="4" w:space="0" w:color="auto"/>
              <w:bottom w:val="single" w:sz="12" w:space="0" w:color="auto"/>
              <w:right w:val="double" w:sz="4" w:space="0" w:color="auto"/>
            </w:tcBorders>
          </w:tcPr>
          <w:p w14:paraId="60205E7B" w14:textId="77777777" w:rsidR="0036389F" w:rsidRPr="007E42E0" w:rsidRDefault="0036389F" w:rsidP="002E454F">
            <w:pPr>
              <w:pStyle w:val="Nadpis6"/>
              <w:rPr>
                <w:rFonts w:ascii="Times New Roman" w:hAnsi="Times New Roman"/>
              </w:rPr>
            </w:pPr>
          </w:p>
        </w:tc>
      </w:tr>
      <w:tr w:rsidR="0036389F" w:rsidRPr="007E42E0" w14:paraId="4378D211" w14:textId="77777777" w:rsidTr="00B90332">
        <w:trPr>
          <w:cantSplit/>
        </w:trPr>
        <w:tc>
          <w:tcPr>
            <w:tcW w:w="9285" w:type="dxa"/>
            <w:gridSpan w:val="2"/>
            <w:tcBorders>
              <w:top w:val="single" w:sz="12" w:space="0" w:color="auto"/>
              <w:left w:val="double" w:sz="4" w:space="0" w:color="auto"/>
              <w:bottom w:val="single" w:sz="4" w:space="0" w:color="auto"/>
              <w:right w:val="double" w:sz="4" w:space="0" w:color="auto"/>
            </w:tcBorders>
            <w:hideMark/>
          </w:tcPr>
          <w:p w14:paraId="1C738B8B" w14:textId="77777777" w:rsidR="0036389F" w:rsidRPr="007E42E0" w:rsidRDefault="0036389F" w:rsidP="002E454F">
            <w:pPr>
              <w:pStyle w:val="Nadpis5"/>
              <w:tabs>
                <w:tab w:val="num" w:pos="2160"/>
              </w:tabs>
              <w:rPr>
                <w:rFonts w:ascii="Times New Roman" w:hAnsi="Times New Roman"/>
              </w:rPr>
            </w:pPr>
            <w:r w:rsidRPr="007E42E0">
              <w:rPr>
                <w:rFonts w:ascii="Times New Roman" w:hAnsi="Times New Roman"/>
              </w:rPr>
              <w:t>Přípojky pro plnění:</w:t>
            </w:r>
          </w:p>
          <w:p w14:paraId="17BD07E0" w14:textId="77777777" w:rsidR="0036389F" w:rsidRPr="007E42E0" w:rsidRDefault="0036389F" w:rsidP="002E454F">
            <w:pPr>
              <w:pStyle w:val="Nadpis5"/>
              <w:numPr>
                <w:ilvl w:val="0"/>
                <w:numId w:val="8"/>
              </w:numPr>
              <w:tabs>
                <w:tab w:val="left" w:pos="708"/>
              </w:tabs>
              <w:rPr>
                <w:rFonts w:ascii="Times New Roman" w:hAnsi="Times New Roman"/>
              </w:rPr>
            </w:pPr>
            <w:r w:rsidRPr="007E42E0">
              <w:rPr>
                <w:rFonts w:ascii="Times New Roman" w:hAnsi="Times New Roman"/>
              </w:rPr>
              <w:t>Plnící přípojka typu NGV1 v pravé části autobusu.</w:t>
            </w:r>
          </w:p>
          <w:p w14:paraId="49E3CE94" w14:textId="77777777" w:rsidR="0036389F" w:rsidRPr="007E42E0" w:rsidRDefault="0036389F" w:rsidP="002E454F">
            <w:pPr>
              <w:pStyle w:val="Nadpis5"/>
              <w:numPr>
                <w:ilvl w:val="0"/>
                <w:numId w:val="8"/>
              </w:numPr>
              <w:tabs>
                <w:tab w:val="left" w:pos="708"/>
              </w:tabs>
              <w:rPr>
                <w:rFonts w:ascii="Times New Roman" w:hAnsi="Times New Roman"/>
              </w:rPr>
            </w:pPr>
            <w:r w:rsidRPr="007E42E0">
              <w:rPr>
                <w:rFonts w:ascii="Times New Roman" w:hAnsi="Times New Roman"/>
              </w:rPr>
              <w:t>Plnící přípojka typu NGV2 v pravé nebo levé části autobusu (v případě možného výběru zadavatel preferuje pravou stranu).</w:t>
            </w:r>
          </w:p>
        </w:tc>
      </w:tr>
      <w:tr w:rsidR="0036389F" w:rsidRPr="007E42E0" w14:paraId="03836868" w14:textId="77777777" w:rsidTr="00B90332">
        <w:trPr>
          <w:cantSplit/>
        </w:trPr>
        <w:tc>
          <w:tcPr>
            <w:tcW w:w="1341" w:type="dxa"/>
            <w:tcBorders>
              <w:top w:val="single" w:sz="4" w:space="0" w:color="auto"/>
              <w:left w:val="double" w:sz="4" w:space="0" w:color="auto"/>
              <w:bottom w:val="single" w:sz="4" w:space="0" w:color="auto"/>
              <w:right w:val="single" w:sz="4" w:space="0" w:color="auto"/>
            </w:tcBorders>
            <w:hideMark/>
          </w:tcPr>
          <w:p w14:paraId="0D1FA8E6" w14:textId="77777777" w:rsidR="0036389F" w:rsidRPr="007E42E0" w:rsidRDefault="0036389F" w:rsidP="002E454F">
            <w:pPr>
              <w:pStyle w:val="Nadpis9"/>
              <w:rPr>
                <w:rFonts w:ascii="Times New Roman" w:hAnsi="Times New Roman"/>
              </w:rPr>
            </w:pPr>
            <w:r w:rsidRPr="007E42E0">
              <w:rPr>
                <w:rFonts w:ascii="Times New Roman" w:hAnsi="Times New Roman"/>
              </w:rPr>
              <w:t>Odpověď:</w:t>
            </w:r>
          </w:p>
        </w:tc>
        <w:tc>
          <w:tcPr>
            <w:tcW w:w="7944" w:type="dxa"/>
            <w:tcBorders>
              <w:top w:val="single" w:sz="4" w:space="0" w:color="auto"/>
              <w:left w:val="single" w:sz="4" w:space="0" w:color="auto"/>
              <w:bottom w:val="single" w:sz="4" w:space="0" w:color="auto"/>
              <w:right w:val="double" w:sz="4" w:space="0" w:color="auto"/>
            </w:tcBorders>
            <w:hideMark/>
          </w:tcPr>
          <w:p w14:paraId="129F476A"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11BA0499" w14:textId="77777777" w:rsidTr="00B90332">
        <w:tc>
          <w:tcPr>
            <w:tcW w:w="1341" w:type="dxa"/>
            <w:tcBorders>
              <w:top w:val="single" w:sz="4" w:space="0" w:color="auto"/>
              <w:left w:val="double" w:sz="4" w:space="0" w:color="auto"/>
              <w:bottom w:val="single" w:sz="12" w:space="0" w:color="auto"/>
              <w:right w:val="single" w:sz="4" w:space="0" w:color="auto"/>
            </w:tcBorders>
            <w:hideMark/>
          </w:tcPr>
          <w:p w14:paraId="6349086A" w14:textId="77777777" w:rsidR="0036389F" w:rsidRPr="007E42E0" w:rsidRDefault="0036389F" w:rsidP="002E454F">
            <w:pPr>
              <w:pStyle w:val="Nadpis9"/>
              <w:rPr>
                <w:rFonts w:ascii="Times New Roman" w:hAnsi="Times New Roman"/>
              </w:rPr>
            </w:pPr>
            <w:r w:rsidRPr="007E42E0">
              <w:rPr>
                <w:rFonts w:ascii="Times New Roman" w:hAnsi="Times New Roman"/>
              </w:rPr>
              <w:t>Komentář:</w:t>
            </w:r>
          </w:p>
        </w:tc>
        <w:tc>
          <w:tcPr>
            <w:tcW w:w="7944" w:type="dxa"/>
            <w:tcBorders>
              <w:top w:val="single" w:sz="4" w:space="0" w:color="auto"/>
              <w:left w:val="single" w:sz="4" w:space="0" w:color="auto"/>
              <w:bottom w:val="single" w:sz="12" w:space="0" w:color="auto"/>
              <w:right w:val="double" w:sz="4" w:space="0" w:color="auto"/>
            </w:tcBorders>
          </w:tcPr>
          <w:p w14:paraId="03D4B1EA" w14:textId="77777777" w:rsidR="0036389F" w:rsidRPr="007E42E0" w:rsidRDefault="0036389F" w:rsidP="002E454F">
            <w:pPr>
              <w:pStyle w:val="Nadpis6"/>
              <w:rPr>
                <w:rFonts w:ascii="Times New Roman" w:hAnsi="Times New Roman"/>
              </w:rPr>
            </w:pPr>
          </w:p>
        </w:tc>
      </w:tr>
      <w:tr w:rsidR="0036389F" w:rsidRPr="007E42E0" w14:paraId="0009AE0B" w14:textId="77777777" w:rsidTr="00B90332">
        <w:trPr>
          <w:cantSplit/>
        </w:trPr>
        <w:tc>
          <w:tcPr>
            <w:tcW w:w="9285" w:type="dxa"/>
            <w:gridSpan w:val="2"/>
            <w:tcBorders>
              <w:top w:val="single" w:sz="12" w:space="0" w:color="auto"/>
              <w:left w:val="double" w:sz="4" w:space="0" w:color="auto"/>
              <w:bottom w:val="single" w:sz="4" w:space="0" w:color="auto"/>
              <w:right w:val="double" w:sz="4" w:space="0" w:color="auto"/>
            </w:tcBorders>
            <w:hideMark/>
          </w:tcPr>
          <w:p w14:paraId="284F29F7" w14:textId="77777777" w:rsidR="0036389F" w:rsidRPr="007E42E0" w:rsidRDefault="0036389F" w:rsidP="002E454F">
            <w:pPr>
              <w:pStyle w:val="Nadpis5"/>
              <w:tabs>
                <w:tab w:val="num" w:pos="2160"/>
              </w:tabs>
              <w:rPr>
                <w:rFonts w:ascii="Times New Roman" w:hAnsi="Times New Roman"/>
              </w:rPr>
            </w:pPr>
            <w:r w:rsidRPr="007E42E0">
              <w:rPr>
                <w:rFonts w:ascii="Times New Roman" w:hAnsi="Times New Roman"/>
              </w:rPr>
              <w:t>Přípojky musí být chráněné proti neoprávněné manipulaci.</w:t>
            </w:r>
          </w:p>
        </w:tc>
      </w:tr>
      <w:tr w:rsidR="0036389F" w:rsidRPr="007E42E0" w14:paraId="25084E8D" w14:textId="77777777" w:rsidTr="00B90332">
        <w:trPr>
          <w:cantSplit/>
        </w:trPr>
        <w:tc>
          <w:tcPr>
            <w:tcW w:w="1341" w:type="dxa"/>
            <w:tcBorders>
              <w:top w:val="single" w:sz="4" w:space="0" w:color="auto"/>
              <w:left w:val="double" w:sz="4" w:space="0" w:color="auto"/>
              <w:bottom w:val="single" w:sz="4" w:space="0" w:color="auto"/>
              <w:right w:val="single" w:sz="4" w:space="0" w:color="auto"/>
            </w:tcBorders>
            <w:hideMark/>
          </w:tcPr>
          <w:p w14:paraId="0E669026" w14:textId="77777777" w:rsidR="0036389F" w:rsidRPr="007E42E0" w:rsidRDefault="0036389F" w:rsidP="002E454F">
            <w:pPr>
              <w:pStyle w:val="Nadpis9"/>
              <w:rPr>
                <w:rFonts w:ascii="Times New Roman" w:hAnsi="Times New Roman"/>
              </w:rPr>
            </w:pPr>
            <w:r w:rsidRPr="007E42E0">
              <w:rPr>
                <w:rFonts w:ascii="Times New Roman" w:hAnsi="Times New Roman"/>
              </w:rPr>
              <w:t>Odpověď:</w:t>
            </w:r>
          </w:p>
        </w:tc>
        <w:tc>
          <w:tcPr>
            <w:tcW w:w="7944" w:type="dxa"/>
            <w:tcBorders>
              <w:top w:val="single" w:sz="4" w:space="0" w:color="auto"/>
              <w:left w:val="single" w:sz="4" w:space="0" w:color="auto"/>
              <w:bottom w:val="single" w:sz="4" w:space="0" w:color="auto"/>
              <w:right w:val="double" w:sz="4" w:space="0" w:color="auto"/>
            </w:tcBorders>
            <w:hideMark/>
          </w:tcPr>
          <w:p w14:paraId="0FB4C578"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45955F2B" w14:textId="77777777" w:rsidTr="00B90332">
        <w:tc>
          <w:tcPr>
            <w:tcW w:w="1341" w:type="dxa"/>
            <w:tcBorders>
              <w:top w:val="single" w:sz="4" w:space="0" w:color="auto"/>
              <w:left w:val="double" w:sz="4" w:space="0" w:color="auto"/>
              <w:bottom w:val="single" w:sz="12" w:space="0" w:color="auto"/>
              <w:right w:val="single" w:sz="4" w:space="0" w:color="auto"/>
            </w:tcBorders>
            <w:hideMark/>
          </w:tcPr>
          <w:p w14:paraId="4ABA4338" w14:textId="77777777" w:rsidR="0036389F" w:rsidRPr="007E42E0" w:rsidRDefault="0036389F" w:rsidP="002E454F">
            <w:pPr>
              <w:pStyle w:val="Nadpis9"/>
              <w:rPr>
                <w:rFonts w:ascii="Times New Roman" w:hAnsi="Times New Roman"/>
              </w:rPr>
            </w:pPr>
            <w:r w:rsidRPr="007E42E0">
              <w:rPr>
                <w:rFonts w:ascii="Times New Roman" w:hAnsi="Times New Roman"/>
              </w:rPr>
              <w:t>Komentář:</w:t>
            </w:r>
          </w:p>
        </w:tc>
        <w:tc>
          <w:tcPr>
            <w:tcW w:w="7944" w:type="dxa"/>
            <w:tcBorders>
              <w:top w:val="single" w:sz="4" w:space="0" w:color="auto"/>
              <w:left w:val="single" w:sz="4" w:space="0" w:color="auto"/>
              <w:bottom w:val="single" w:sz="12" w:space="0" w:color="auto"/>
              <w:right w:val="double" w:sz="4" w:space="0" w:color="auto"/>
            </w:tcBorders>
          </w:tcPr>
          <w:p w14:paraId="66B1945B" w14:textId="77777777" w:rsidR="0036389F" w:rsidRPr="007E42E0" w:rsidRDefault="0036389F" w:rsidP="002E454F">
            <w:pPr>
              <w:pStyle w:val="Nadpis6"/>
              <w:rPr>
                <w:rFonts w:ascii="Times New Roman" w:hAnsi="Times New Roman"/>
              </w:rPr>
            </w:pPr>
          </w:p>
        </w:tc>
      </w:tr>
      <w:tr w:rsidR="0036389F" w:rsidRPr="007E42E0" w14:paraId="46CBC203" w14:textId="77777777" w:rsidTr="00B90332">
        <w:trPr>
          <w:cantSplit/>
        </w:trPr>
        <w:tc>
          <w:tcPr>
            <w:tcW w:w="9285" w:type="dxa"/>
            <w:gridSpan w:val="2"/>
            <w:tcBorders>
              <w:top w:val="single" w:sz="12" w:space="0" w:color="auto"/>
              <w:left w:val="double" w:sz="4" w:space="0" w:color="auto"/>
              <w:bottom w:val="single" w:sz="4" w:space="0" w:color="auto"/>
              <w:right w:val="double" w:sz="4" w:space="0" w:color="auto"/>
            </w:tcBorders>
            <w:hideMark/>
          </w:tcPr>
          <w:p w14:paraId="0E70D4FB" w14:textId="77777777" w:rsidR="0036389F" w:rsidRPr="007E42E0" w:rsidRDefault="0036389F" w:rsidP="002E454F">
            <w:pPr>
              <w:pStyle w:val="Nadpis5"/>
              <w:tabs>
                <w:tab w:val="num" w:pos="2160"/>
              </w:tabs>
              <w:rPr>
                <w:rFonts w:ascii="Times New Roman" w:hAnsi="Times New Roman"/>
              </w:rPr>
            </w:pPr>
            <w:r w:rsidRPr="007E42E0">
              <w:rPr>
                <w:rFonts w:ascii="Times New Roman" w:hAnsi="Times New Roman"/>
              </w:rPr>
              <w:t>Pracoviště řidiče musí být vybaveno ukazatele množství plynu v zásobnících</w:t>
            </w:r>
          </w:p>
          <w:p w14:paraId="19A76B4A" w14:textId="77777777" w:rsidR="0036389F" w:rsidRPr="007E42E0" w:rsidRDefault="0036389F" w:rsidP="002E454F">
            <w:pPr>
              <w:pStyle w:val="Nadpis5"/>
              <w:tabs>
                <w:tab w:val="num" w:pos="2160"/>
              </w:tabs>
              <w:rPr>
                <w:rFonts w:ascii="Times New Roman" w:hAnsi="Times New Roman"/>
              </w:rPr>
            </w:pPr>
            <w:r w:rsidRPr="007E42E0">
              <w:rPr>
                <w:rFonts w:ascii="Times New Roman" w:hAnsi="Times New Roman"/>
              </w:rPr>
              <w:t>Součástí ukazatele je výstraha pro pokles zásoby plynu v zásobnících pod minimální hranici (rezerva).</w:t>
            </w:r>
          </w:p>
        </w:tc>
      </w:tr>
      <w:tr w:rsidR="0036389F" w:rsidRPr="007E42E0" w14:paraId="785E7D1B" w14:textId="77777777" w:rsidTr="00B90332">
        <w:trPr>
          <w:cantSplit/>
        </w:trPr>
        <w:tc>
          <w:tcPr>
            <w:tcW w:w="1341" w:type="dxa"/>
            <w:tcBorders>
              <w:top w:val="single" w:sz="4" w:space="0" w:color="auto"/>
              <w:left w:val="double" w:sz="4" w:space="0" w:color="auto"/>
              <w:bottom w:val="single" w:sz="4" w:space="0" w:color="auto"/>
              <w:right w:val="single" w:sz="4" w:space="0" w:color="auto"/>
            </w:tcBorders>
            <w:hideMark/>
          </w:tcPr>
          <w:p w14:paraId="11DEB58C" w14:textId="77777777" w:rsidR="0036389F" w:rsidRPr="007E42E0" w:rsidRDefault="0036389F" w:rsidP="002E454F">
            <w:pPr>
              <w:pStyle w:val="Nadpis9"/>
              <w:rPr>
                <w:rFonts w:ascii="Times New Roman" w:hAnsi="Times New Roman"/>
              </w:rPr>
            </w:pPr>
            <w:r w:rsidRPr="007E42E0">
              <w:rPr>
                <w:rFonts w:ascii="Times New Roman" w:hAnsi="Times New Roman"/>
              </w:rPr>
              <w:t>Odpověď:</w:t>
            </w:r>
          </w:p>
        </w:tc>
        <w:tc>
          <w:tcPr>
            <w:tcW w:w="7944" w:type="dxa"/>
            <w:tcBorders>
              <w:top w:val="single" w:sz="4" w:space="0" w:color="auto"/>
              <w:left w:val="single" w:sz="4" w:space="0" w:color="auto"/>
              <w:bottom w:val="single" w:sz="4" w:space="0" w:color="auto"/>
              <w:right w:val="double" w:sz="4" w:space="0" w:color="auto"/>
            </w:tcBorders>
            <w:hideMark/>
          </w:tcPr>
          <w:p w14:paraId="27E78823"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09C8450D" w14:textId="77777777" w:rsidTr="00B90332">
        <w:tc>
          <w:tcPr>
            <w:tcW w:w="1341" w:type="dxa"/>
            <w:tcBorders>
              <w:top w:val="single" w:sz="4" w:space="0" w:color="auto"/>
              <w:left w:val="double" w:sz="4" w:space="0" w:color="auto"/>
              <w:bottom w:val="double" w:sz="4" w:space="0" w:color="auto"/>
              <w:right w:val="single" w:sz="4" w:space="0" w:color="auto"/>
            </w:tcBorders>
            <w:hideMark/>
          </w:tcPr>
          <w:p w14:paraId="5BF25F35" w14:textId="77777777" w:rsidR="0036389F" w:rsidRPr="007E42E0" w:rsidRDefault="0036389F" w:rsidP="002E454F">
            <w:pPr>
              <w:pStyle w:val="Nadpis9"/>
              <w:rPr>
                <w:rFonts w:ascii="Times New Roman" w:hAnsi="Times New Roman"/>
              </w:rPr>
            </w:pPr>
            <w:r w:rsidRPr="007E42E0">
              <w:rPr>
                <w:rFonts w:ascii="Times New Roman" w:hAnsi="Times New Roman"/>
              </w:rPr>
              <w:t>Komentář:</w:t>
            </w:r>
          </w:p>
        </w:tc>
        <w:tc>
          <w:tcPr>
            <w:tcW w:w="7944" w:type="dxa"/>
            <w:tcBorders>
              <w:top w:val="single" w:sz="4" w:space="0" w:color="auto"/>
              <w:left w:val="single" w:sz="4" w:space="0" w:color="auto"/>
              <w:bottom w:val="double" w:sz="4" w:space="0" w:color="auto"/>
              <w:right w:val="double" w:sz="4" w:space="0" w:color="auto"/>
            </w:tcBorders>
          </w:tcPr>
          <w:p w14:paraId="7C3B4B64" w14:textId="77777777" w:rsidR="0036389F" w:rsidRPr="007E42E0" w:rsidRDefault="0036389F" w:rsidP="002E454F">
            <w:pPr>
              <w:pStyle w:val="Nadpis6"/>
              <w:rPr>
                <w:rFonts w:ascii="Times New Roman" w:hAnsi="Times New Roman"/>
              </w:rPr>
            </w:pPr>
          </w:p>
        </w:tc>
      </w:tr>
    </w:tbl>
    <w:p w14:paraId="630DB1CD" w14:textId="77777777" w:rsidR="0036389F" w:rsidRPr="007E42E0" w:rsidRDefault="0036389F" w:rsidP="002E454F">
      <w:pPr>
        <w:pStyle w:val="Podnadpis"/>
        <w:numPr>
          <w:ilvl w:val="0"/>
          <w:numId w:val="0"/>
        </w:numPr>
        <w:rPr>
          <w:rFonts w:ascii="Times New Roman" w:hAnsi="Times New Roman"/>
          <w:sz w:val="18"/>
          <w:szCs w:val="18"/>
        </w:rPr>
      </w:pPr>
    </w:p>
    <w:p w14:paraId="1F6AFA83"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Mazání podvozku a příslušenství</w:t>
      </w:r>
    </w:p>
    <w:tbl>
      <w:tblPr>
        <w:tblW w:w="928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8080"/>
      </w:tblGrid>
      <w:tr w:rsidR="0036389F" w:rsidRPr="007E42E0" w14:paraId="722418FF" w14:textId="77777777" w:rsidTr="00B90332">
        <w:tc>
          <w:tcPr>
            <w:tcW w:w="9284" w:type="dxa"/>
            <w:gridSpan w:val="2"/>
          </w:tcPr>
          <w:p w14:paraId="661942C9" w14:textId="77777777" w:rsidR="0036389F" w:rsidRPr="007E42E0" w:rsidRDefault="0036389F" w:rsidP="002E454F">
            <w:pPr>
              <w:pStyle w:val="Nadpis5"/>
              <w:rPr>
                <w:rFonts w:ascii="Times New Roman" w:hAnsi="Times New Roman"/>
              </w:rPr>
            </w:pPr>
            <w:r w:rsidRPr="007E42E0">
              <w:rPr>
                <w:rFonts w:ascii="Times New Roman" w:hAnsi="Times New Roman"/>
              </w:rPr>
              <w:t>Pro mazání podvozku a příslušenství použít centrální mazání (v případě, že zařízení je potřeba během života přimazávat).</w:t>
            </w:r>
          </w:p>
        </w:tc>
      </w:tr>
      <w:tr w:rsidR="0036389F" w:rsidRPr="007E42E0" w14:paraId="30AF310D" w14:textId="77777777" w:rsidTr="00B90332">
        <w:tc>
          <w:tcPr>
            <w:tcW w:w="1204" w:type="dxa"/>
          </w:tcPr>
          <w:p w14:paraId="6DDFD1C4"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8080" w:type="dxa"/>
          </w:tcPr>
          <w:p w14:paraId="3E7F3208"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4523B5EC" w14:textId="77777777" w:rsidTr="00B90332">
        <w:tc>
          <w:tcPr>
            <w:tcW w:w="1204" w:type="dxa"/>
            <w:tcBorders>
              <w:bottom w:val="double" w:sz="4" w:space="0" w:color="auto"/>
            </w:tcBorders>
          </w:tcPr>
          <w:p w14:paraId="4BF998E3" w14:textId="77777777" w:rsidR="0036389F" w:rsidRPr="007E42E0" w:rsidRDefault="0036389F" w:rsidP="002E454F">
            <w:pPr>
              <w:pStyle w:val="Nadpis9"/>
              <w:rPr>
                <w:rFonts w:ascii="Times New Roman" w:hAnsi="Times New Roman"/>
                <w:lang w:val="cs-CZ" w:eastAsia="cs-CZ"/>
              </w:rPr>
            </w:pPr>
          </w:p>
        </w:tc>
        <w:tc>
          <w:tcPr>
            <w:tcW w:w="8080" w:type="dxa"/>
            <w:tcBorders>
              <w:bottom w:val="double" w:sz="4" w:space="0" w:color="auto"/>
            </w:tcBorders>
          </w:tcPr>
          <w:p w14:paraId="416B1C26" w14:textId="77777777" w:rsidR="0036389F" w:rsidRPr="007E42E0" w:rsidRDefault="0036389F" w:rsidP="002E454F">
            <w:pPr>
              <w:rPr>
                <w:sz w:val="18"/>
                <w:szCs w:val="18"/>
              </w:rPr>
            </w:pPr>
          </w:p>
        </w:tc>
      </w:tr>
    </w:tbl>
    <w:p w14:paraId="0606E997" w14:textId="77777777" w:rsidR="0036389F" w:rsidRPr="007E42E0" w:rsidRDefault="0036389F" w:rsidP="002E454F">
      <w:pPr>
        <w:rPr>
          <w:sz w:val="18"/>
          <w:szCs w:val="18"/>
          <w:lang w:eastAsia="x-none"/>
        </w:rPr>
      </w:pPr>
    </w:p>
    <w:p w14:paraId="523C0AF0" w14:textId="77777777" w:rsidR="0036389F" w:rsidRPr="007E42E0" w:rsidRDefault="0036389F" w:rsidP="002E454F">
      <w:pPr>
        <w:pStyle w:val="Podnadpis"/>
        <w:rPr>
          <w:rFonts w:ascii="Times New Roman" w:hAnsi="Times New Roman"/>
          <w:sz w:val="18"/>
          <w:szCs w:val="18"/>
          <w:lang w:val="cs-CZ"/>
        </w:rPr>
      </w:pPr>
      <w:r w:rsidRPr="007E42E0">
        <w:rPr>
          <w:rFonts w:ascii="Times New Roman" w:hAnsi="Times New Roman"/>
          <w:sz w:val="18"/>
          <w:szCs w:val="18"/>
          <w:lang w:val="cs-CZ"/>
        </w:rPr>
        <w:t>Mytí agregátů</w:t>
      </w:r>
    </w:p>
    <w:tbl>
      <w:tblPr>
        <w:tblW w:w="928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180D45EC" w14:textId="77777777" w:rsidTr="00B90332">
        <w:tc>
          <w:tcPr>
            <w:tcW w:w="9284" w:type="dxa"/>
            <w:gridSpan w:val="2"/>
          </w:tcPr>
          <w:p w14:paraId="647C8528" w14:textId="77777777" w:rsidR="0036389F" w:rsidRPr="007E42E0" w:rsidRDefault="0036389F" w:rsidP="002E454F">
            <w:pPr>
              <w:pStyle w:val="Nadpis5"/>
              <w:rPr>
                <w:rFonts w:ascii="Times New Roman" w:hAnsi="Times New Roman"/>
              </w:rPr>
            </w:pPr>
            <w:r w:rsidRPr="007E42E0">
              <w:rPr>
                <w:rFonts w:ascii="Times New Roman" w:hAnsi="Times New Roman"/>
              </w:rPr>
              <w:t xml:space="preserve">Možnost mytí </w:t>
            </w:r>
            <w:r w:rsidRPr="007E42E0">
              <w:rPr>
                <w:rFonts w:ascii="Times New Roman" w:hAnsi="Times New Roman"/>
                <w:lang w:val="cs-CZ"/>
              </w:rPr>
              <w:t>motoru</w:t>
            </w:r>
            <w:r w:rsidRPr="007E42E0">
              <w:rPr>
                <w:rFonts w:ascii="Times New Roman" w:hAnsi="Times New Roman"/>
              </w:rPr>
              <w:t xml:space="preserve"> a</w:t>
            </w:r>
            <w:r w:rsidRPr="007E42E0">
              <w:rPr>
                <w:rFonts w:ascii="Times New Roman" w:hAnsi="Times New Roman"/>
                <w:lang w:val="cs-CZ"/>
              </w:rPr>
              <w:t xml:space="preserve"> ostatních agregátů a</w:t>
            </w:r>
            <w:r w:rsidRPr="007E42E0">
              <w:rPr>
                <w:rFonts w:ascii="Times New Roman" w:hAnsi="Times New Roman"/>
              </w:rPr>
              <w:t xml:space="preserve"> podvozku vozu s výjimkou elektropříslušenství vysokotlakými mycími stroji (WAP) studenou i teplou vodou. </w:t>
            </w:r>
          </w:p>
        </w:tc>
      </w:tr>
      <w:tr w:rsidR="0036389F" w:rsidRPr="007E42E0" w14:paraId="0CA19FB7" w14:textId="77777777" w:rsidTr="00B90332">
        <w:tc>
          <w:tcPr>
            <w:tcW w:w="1341" w:type="dxa"/>
          </w:tcPr>
          <w:p w14:paraId="504021E9"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Pr>
          <w:p w14:paraId="4761C3CE"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16F63D60" w14:textId="77777777" w:rsidTr="00B90332">
        <w:tc>
          <w:tcPr>
            <w:tcW w:w="1341" w:type="dxa"/>
            <w:tcBorders>
              <w:bottom w:val="double" w:sz="4" w:space="0" w:color="auto"/>
            </w:tcBorders>
          </w:tcPr>
          <w:p w14:paraId="2F78D5D8"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tcBorders>
          </w:tcPr>
          <w:p w14:paraId="49B0994F" w14:textId="77777777" w:rsidR="0036389F" w:rsidRPr="007E42E0" w:rsidRDefault="0036389F" w:rsidP="002E454F">
            <w:pPr>
              <w:rPr>
                <w:sz w:val="18"/>
                <w:szCs w:val="18"/>
              </w:rPr>
            </w:pPr>
          </w:p>
        </w:tc>
      </w:tr>
    </w:tbl>
    <w:p w14:paraId="7F9D3EE6" w14:textId="77777777" w:rsidR="0036389F" w:rsidRPr="007E42E0" w:rsidRDefault="0036389F" w:rsidP="002E454F">
      <w:pPr>
        <w:pStyle w:val="Podnadpis"/>
        <w:numPr>
          <w:ilvl w:val="0"/>
          <w:numId w:val="0"/>
        </w:numPr>
        <w:rPr>
          <w:rFonts w:ascii="Times New Roman" w:hAnsi="Times New Roman"/>
          <w:sz w:val="18"/>
          <w:szCs w:val="18"/>
        </w:rPr>
      </w:pPr>
    </w:p>
    <w:p w14:paraId="10904132" w14:textId="3EB62B34" w:rsidR="0036389F" w:rsidRPr="00A07698" w:rsidRDefault="00A07698" w:rsidP="004642B1">
      <w:pPr>
        <w:pStyle w:val="Odstavecseseznamem"/>
        <w:numPr>
          <w:ilvl w:val="1"/>
          <w:numId w:val="4"/>
        </w:numPr>
        <w:ind w:left="709" w:hanging="709"/>
        <w:rPr>
          <w:b/>
          <w:bCs/>
          <w:vanish/>
          <w:sz w:val="18"/>
          <w:szCs w:val="18"/>
        </w:rPr>
      </w:pPr>
      <w:r w:rsidRPr="004642B1">
        <w:rPr>
          <w:rFonts w:ascii="Arial" w:hAnsi="Arial"/>
          <w:bCs/>
          <w:sz w:val="18"/>
          <w:szCs w:val="18"/>
        </w:rPr>
        <w:t xml:space="preserve">Zasklení, ventilace </w:t>
      </w:r>
    </w:p>
    <w:p w14:paraId="0921E725"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Zasklení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333C21E3" w14:textId="77777777" w:rsidTr="00B90332">
        <w:trPr>
          <w:cantSplit/>
        </w:trPr>
        <w:tc>
          <w:tcPr>
            <w:tcW w:w="9284" w:type="dxa"/>
            <w:gridSpan w:val="2"/>
            <w:tcBorders>
              <w:top w:val="double" w:sz="4" w:space="0" w:color="auto"/>
              <w:left w:val="double" w:sz="4" w:space="0" w:color="auto"/>
              <w:right w:val="double" w:sz="4" w:space="0" w:color="auto"/>
            </w:tcBorders>
          </w:tcPr>
          <w:p w14:paraId="74AD30F5"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Všechna skla splňují normy bezpečnosti.</w:t>
            </w:r>
          </w:p>
        </w:tc>
      </w:tr>
      <w:tr w:rsidR="0036389F" w:rsidRPr="007E42E0" w14:paraId="3780293D" w14:textId="77777777" w:rsidTr="00B90332">
        <w:trPr>
          <w:cantSplit/>
        </w:trPr>
        <w:tc>
          <w:tcPr>
            <w:tcW w:w="1341" w:type="dxa"/>
            <w:tcBorders>
              <w:left w:val="double" w:sz="4" w:space="0" w:color="auto"/>
            </w:tcBorders>
          </w:tcPr>
          <w:p w14:paraId="24ECD71C"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2D051840"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0455A175" w14:textId="77777777" w:rsidTr="00B90332">
        <w:tc>
          <w:tcPr>
            <w:tcW w:w="1341" w:type="dxa"/>
            <w:tcBorders>
              <w:left w:val="double" w:sz="4" w:space="0" w:color="auto"/>
              <w:bottom w:val="single" w:sz="12" w:space="0" w:color="auto"/>
            </w:tcBorders>
          </w:tcPr>
          <w:p w14:paraId="4ABAE8C5"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7F809EB6" w14:textId="77777777" w:rsidR="0036389F" w:rsidRPr="007E42E0" w:rsidRDefault="0036389F" w:rsidP="002E454F">
            <w:pPr>
              <w:pStyle w:val="Nadpis6"/>
              <w:rPr>
                <w:rFonts w:ascii="Times New Roman" w:hAnsi="Times New Roman"/>
                <w:lang w:val="cs-CZ" w:eastAsia="cs-CZ"/>
              </w:rPr>
            </w:pPr>
          </w:p>
        </w:tc>
      </w:tr>
      <w:tr w:rsidR="0036389F" w:rsidRPr="007E42E0" w14:paraId="32A328DA" w14:textId="77777777" w:rsidTr="002E454F">
        <w:trPr>
          <w:cantSplit/>
        </w:trPr>
        <w:tc>
          <w:tcPr>
            <w:tcW w:w="9284" w:type="dxa"/>
            <w:gridSpan w:val="2"/>
            <w:tcBorders>
              <w:top w:val="single" w:sz="12" w:space="0" w:color="auto"/>
              <w:left w:val="double" w:sz="4" w:space="0" w:color="auto"/>
              <w:right w:val="double" w:sz="4" w:space="0" w:color="auto"/>
            </w:tcBorders>
            <w:shd w:val="clear" w:color="auto" w:fill="auto"/>
          </w:tcPr>
          <w:p w14:paraId="641FCA5C"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Zasklení oken je provedeno lepením.</w:t>
            </w:r>
          </w:p>
        </w:tc>
      </w:tr>
      <w:tr w:rsidR="0036389F" w:rsidRPr="007E42E0" w14:paraId="484A7E39" w14:textId="77777777" w:rsidTr="002E454F">
        <w:trPr>
          <w:cantSplit/>
        </w:trPr>
        <w:tc>
          <w:tcPr>
            <w:tcW w:w="1341" w:type="dxa"/>
            <w:tcBorders>
              <w:left w:val="double" w:sz="4" w:space="0" w:color="auto"/>
            </w:tcBorders>
            <w:shd w:val="clear" w:color="auto" w:fill="auto"/>
          </w:tcPr>
          <w:p w14:paraId="38630F95"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shd w:val="clear" w:color="auto" w:fill="auto"/>
          </w:tcPr>
          <w:p w14:paraId="4B599F8B"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1154853C" w14:textId="77777777" w:rsidTr="002E454F">
        <w:tc>
          <w:tcPr>
            <w:tcW w:w="1341" w:type="dxa"/>
            <w:tcBorders>
              <w:left w:val="double" w:sz="4" w:space="0" w:color="auto"/>
              <w:bottom w:val="single" w:sz="12" w:space="0" w:color="auto"/>
            </w:tcBorders>
            <w:shd w:val="clear" w:color="auto" w:fill="auto"/>
          </w:tcPr>
          <w:p w14:paraId="6CD92BAB"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shd w:val="clear" w:color="auto" w:fill="auto"/>
          </w:tcPr>
          <w:p w14:paraId="626D2C97" w14:textId="77777777" w:rsidR="0036389F" w:rsidRPr="007E42E0" w:rsidRDefault="0036389F" w:rsidP="002E454F">
            <w:pPr>
              <w:pStyle w:val="Nadpis6"/>
              <w:rPr>
                <w:rFonts w:ascii="Times New Roman" w:hAnsi="Times New Roman"/>
                <w:lang w:val="cs-CZ" w:eastAsia="cs-CZ"/>
              </w:rPr>
            </w:pPr>
          </w:p>
        </w:tc>
      </w:tr>
      <w:tr w:rsidR="0036389F" w:rsidRPr="007E42E0" w14:paraId="5619647D" w14:textId="77777777" w:rsidTr="002E454F">
        <w:trPr>
          <w:cantSplit/>
        </w:trPr>
        <w:tc>
          <w:tcPr>
            <w:tcW w:w="9284" w:type="dxa"/>
            <w:gridSpan w:val="2"/>
            <w:tcBorders>
              <w:top w:val="single" w:sz="12" w:space="0" w:color="auto"/>
              <w:left w:val="double" w:sz="4" w:space="0" w:color="auto"/>
              <w:right w:val="double" w:sz="4" w:space="0" w:color="auto"/>
            </w:tcBorders>
            <w:shd w:val="clear" w:color="auto" w:fill="auto"/>
          </w:tcPr>
          <w:p w14:paraId="7288033E" w14:textId="77777777" w:rsidR="00F9140B" w:rsidRPr="007E42E0" w:rsidRDefault="0036389F" w:rsidP="002E454F">
            <w:pPr>
              <w:pStyle w:val="Nadpis5"/>
              <w:rPr>
                <w:rFonts w:ascii="Times New Roman" w:hAnsi="Times New Roman"/>
                <w:color w:val="000000"/>
                <w:lang w:val="cs-CZ" w:eastAsia="cs-CZ"/>
              </w:rPr>
            </w:pPr>
            <w:r w:rsidRPr="007E42E0">
              <w:rPr>
                <w:rFonts w:ascii="Times New Roman" w:hAnsi="Times New Roman"/>
                <w:lang w:val="cs-CZ" w:eastAsia="cs-CZ"/>
              </w:rPr>
              <w:t>Zasklení čelního informačního panelu čirým sklem s možností odmrazování (pokud není součástí čelního skla vozidla).</w:t>
            </w:r>
            <w:r w:rsidR="00F9140B" w:rsidRPr="007E42E0">
              <w:rPr>
                <w:rFonts w:ascii="Times New Roman" w:hAnsi="Times New Roman"/>
                <w:lang w:val="cs-CZ" w:eastAsia="cs-CZ"/>
              </w:rPr>
              <w:t xml:space="preserve"> </w:t>
            </w:r>
          </w:p>
          <w:p w14:paraId="66F1676B" w14:textId="77777777" w:rsidR="0036389F" w:rsidRPr="007E42E0" w:rsidRDefault="002E454F" w:rsidP="002E454F">
            <w:pPr>
              <w:pStyle w:val="Nadpis5"/>
              <w:rPr>
                <w:rFonts w:ascii="Times New Roman" w:hAnsi="Times New Roman"/>
                <w:color w:val="000000"/>
                <w:lang w:val="cs-CZ" w:eastAsia="cs-CZ"/>
              </w:rPr>
            </w:pPr>
            <w:r w:rsidRPr="007E42E0">
              <w:rPr>
                <w:rFonts w:ascii="Times New Roman" w:hAnsi="Times New Roman"/>
                <w:color w:val="000000"/>
              </w:rPr>
              <w:t>Zasklení bočního informačního panelu čirým sklem</w:t>
            </w:r>
            <w:r w:rsidRPr="007E42E0">
              <w:rPr>
                <w:rFonts w:ascii="Times New Roman" w:hAnsi="Times New Roman"/>
                <w:b/>
                <w:bCs/>
                <w:color w:val="000000"/>
              </w:rPr>
              <w:t>, </w:t>
            </w:r>
            <w:r w:rsidRPr="007E42E0">
              <w:rPr>
                <w:rFonts w:ascii="Times New Roman" w:hAnsi="Times New Roman"/>
                <w:bCs/>
                <w:color w:val="000000"/>
              </w:rPr>
              <w:t>který bude umístěný</w:t>
            </w:r>
            <w:r w:rsidRPr="007E42E0">
              <w:rPr>
                <w:rFonts w:ascii="Times New Roman" w:hAnsi="Times New Roman"/>
                <w:color w:val="000000"/>
              </w:rPr>
              <w:t> ve střešní nástavbě nad bočními okny</w:t>
            </w:r>
            <w:r w:rsidR="003E0308" w:rsidRPr="007E42E0">
              <w:rPr>
                <w:rFonts w:ascii="Times New Roman" w:hAnsi="Times New Roman"/>
                <w:lang w:val="cs-CZ" w:eastAsia="cs-CZ"/>
              </w:rPr>
              <w:t>.</w:t>
            </w:r>
          </w:p>
        </w:tc>
      </w:tr>
      <w:tr w:rsidR="0036389F" w:rsidRPr="007E42E0" w14:paraId="49032DCC" w14:textId="77777777" w:rsidTr="002E454F">
        <w:trPr>
          <w:cantSplit/>
        </w:trPr>
        <w:tc>
          <w:tcPr>
            <w:tcW w:w="1341" w:type="dxa"/>
            <w:tcBorders>
              <w:left w:val="double" w:sz="4" w:space="0" w:color="auto"/>
            </w:tcBorders>
            <w:shd w:val="clear" w:color="auto" w:fill="auto"/>
          </w:tcPr>
          <w:p w14:paraId="2730E97A"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shd w:val="clear" w:color="auto" w:fill="auto"/>
          </w:tcPr>
          <w:p w14:paraId="1A79AD89"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33A1ADFA" w14:textId="77777777" w:rsidTr="002E454F">
        <w:tc>
          <w:tcPr>
            <w:tcW w:w="1341" w:type="dxa"/>
            <w:tcBorders>
              <w:left w:val="double" w:sz="4" w:space="0" w:color="auto"/>
              <w:bottom w:val="single" w:sz="12" w:space="0" w:color="auto"/>
            </w:tcBorders>
            <w:shd w:val="clear" w:color="auto" w:fill="auto"/>
          </w:tcPr>
          <w:p w14:paraId="1A00BA76"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shd w:val="clear" w:color="auto" w:fill="auto"/>
          </w:tcPr>
          <w:p w14:paraId="28FE020E" w14:textId="77777777" w:rsidR="0036389F" w:rsidRPr="007E42E0" w:rsidRDefault="0036389F" w:rsidP="002E454F">
            <w:pPr>
              <w:pStyle w:val="Nadpis6"/>
              <w:rPr>
                <w:rFonts w:ascii="Times New Roman" w:hAnsi="Times New Roman"/>
                <w:lang w:val="cs-CZ" w:eastAsia="cs-CZ"/>
              </w:rPr>
            </w:pPr>
          </w:p>
        </w:tc>
      </w:tr>
      <w:tr w:rsidR="00F9140B" w:rsidRPr="007E42E0" w14:paraId="78F22711" w14:textId="77777777" w:rsidTr="002E454F">
        <w:trPr>
          <w:cantSplit/>
        </w:trPr>
        <w:tc>
          <w:tcPr>
            <w:tcW w:w="9284" w:type="dxa"/>
            <w:gridSpan w:val="2"/>
            <w:tcBorders>
              <w:top w:val="single" w:sz="12" w:space="0" w:color="auto"/>
              <w:left w:val="double" w:sz="4" w:space="0" w:color="auto"/>
              <w:right w:val="double" w:sz="4" w:space="0" w:color="auto"/>
            </w:tcBorders>
            <w:shd w:val="clear" w:color="auto" w:fill="auto"/>
          </w:tcPr>
          <w:p w14:paraId="5C9C0FF5" w14:textId="77777777" w:rsidR="00F9140B" w:rsidRPr="007E42E0" w:rsidRDefault="00F9140B" w:rsidP="002E454F">
            <w:pPr>
              <w:pStyle w:val="Nadpis5"/>
              <w:numPr>
                <w:ilvl w:val="0"/>
                <w:numId w:val="0"/>
              </w:numPr>
              <w:rPr>
                <w:rFonts w:ascii="Times New Roman" w:hAnsi="Times New Roman"/>
                <w:lang w:val="cs-CZ" w:eastAsia="cs-CZ"/>
              </w:rPr>
            </w:pPr>
          </w:p>
          <w:p w14:paraId="6A1D166C" w14:textId="77777777" w:rsidR="00F9140B" w:rsidRPr="007E42E0" w:rsidRDefault="00F9140B" w:rsidP="002E454F">
            <w:pPr>
              <w:pStyle w:val="Nadpis5"/>
              <w:rPr>
                <w:rFonts w:ascii="Times New Roman" w:hAnsi="Times New Roman"/>
              </w:rPr>
            </w:pPr>
            <w:r w:rsidRPr="007E42E0">
              <w:rPr>
                <w:rFonts w:ascii="Times New Roman" w:hAnsi="Times New Roman"/>
              </w:rPr>
              <w:t>Vozidlo osadit maximálním počtem bočních oken s posuvně otevíratelnou ventilací.</w:t>
            </w:r>
          </w:p>
        </w:tc>
      </w:tr>
      <w:tr w:rsidR="00F9140B" w:rsidRPr="007E42E0" w14:paraId="0163DD81" w14:textId="77777777" w:rsidTr="00B90332">
        <w:trPr>
          <w:cantSplit/>
        </w:trPr>
        <w:tc>
          <w:tcPr>
            <w:tcW w:w="1341" w:type="dxa"/>
            <w:tcBorders>
              <w:left w:val="double" w:sz="4" w:space="0" w:color="auto"/>
            </w:tcBorders>
          </w:tcPr>
          <w:p w14:paraId="7CD19E59" w14:textId="77777777" w:rsidR="00F9140B" w:rsidRPr="007E42E0" w:rsidRDefault="00F9140B"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10B4C12F" w14:textId="77777777" w:rsidR="00F9140B" w:rsidRPr="007E42E0" w:rsidRDefault="00F9140B"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F9140B" w:rsidRPr="007E42E0" w14:paraId="479DDE3D" w14:textId="77777777" w:rsidTr="00B90332">
        <w:tc>
          <w:tcPr>
            <w:tcW w:w="1341" w:type="dxa"/>
            <w:tcBorders>
              <w:left w:val="double" w:sz="4" w:space="0" w:color="auto"/>
              <w:bottom w:val="single" w:sz="12" w:space="0" w:color="auto"/>
            </w:tcBorders>
          </w:tcPr>
          <w:p w14:paraId="6F353E88" w14:textId="77777777" w:rsidR="00F9140B" w:rsidRPr="007E42E0" w:rsidRDefault="00F9140B"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68ACC8BD" w14:textId="77777777" w:rsidR="00F9140B" w:rsidRPr="007E42E0" w:rsidRDefault="00F9140B" w:rsidP="002E454F">
            <w:pPr>
              <w:pStyle w:val="Nadpis6"/>
              <w:rPr>
                <w:rFonts w:ascii="Times New Roman" w:hAnsi="Times New Roman"/>
                <w:lang w:val="cs-CZ" w:eastAsia="cs-CZ"/>
              </w:rPr>
            </w:pPr>
          </w:p>
        </w:tc>
      </w:tr>
      <w:tr w:rsidR="00F9140B" w:rsidRPr="007E42E0" w14:paraId="21E4AB2A" w14:textId="77777777" w:rsidTr="00B90332">
        <w:trPr>
          <w:cantSplit/>
        </w:trPr>
        <w:tc>
          <w:tcPr>
            <w:tcW w:w="9284" w:type="dxa"/>
            <w:gridSpan w:val="2"/>
            <w:tcBorders>
              <w:top w:val="single" w:sz="12" w:space="0" w:color="auto"/>
              <w:left w:val="double" w:sz="4" w:space="0" w:color="auto"/>
              <w:right w:val="double" w:sz="4" w:space="0" w:color="auto"/>
            </w:tcBorders>
          </w:tcPr>
          <w:p w14:paraId="0E63B35D" w14:textId="77777777" w:rsidR="00F9140B" w:rsidRPr="007E42E0" w:rsidRDefault="00C114A0" w:rsidP="002E454F">
            <w:pPr>
              <w:pStyle w:val="Nadpis5"/>
              <w:rPr>
                <w:rFonts w:ascii="Times New Roman" w:hAnsi="Times New Roman"/>
                <w:lang w:val="cs-CZ" w:eastAsia="cs-CZ"/>
              </w:rPr>
            </w:pPr>
            <w:r w:rsidRPr="007E42E0">
              <w:rPr>
                <w:rFonts w:ascii="Times New Roman" w:hAnsi="Times New Roman"/>
                <w:lang w:val="cs-CZ" w:eastAsia="cs-CZ"/>
              </w:rPr>
              <w:t>Probarvení všech skel ve hmotě.</w:t>
            </w:r>
          </w:p>
        </w:tc>
      </w:tr>
      <w:tr w:rsidR="00F9140B" w:rsidRPr="007E42E0" w14:paraId="4575A958" w14:textId="77777777" w:rsidTr="00B90332">
        <w:trPr>
          <w:cantSplit/>
        </w:trPr>
        <w:tc>
          <w:tcPr>
            <w:tcW w:w="1341" w:type="dxa"/>
            <w:tcBorders>
              <w:left w:val="double" w:sz="4" w:space="0" w:color="auto"/>
              <w:bottom w:val="single" w:sz="4" w:space="0" w:color="auto"/>
            </w:tcBorders>
          </w:tcPr>
          <w:p w14:paraId="5C871C75" w14:textId="77777777" w:rsidR="00F9140B" w:rsidRPr="007E42E0" w:rsidRDefault="00F9140B"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bottom w:val="single" w:sz="4" w:space="0" w:color="auto"/>
              <w:right w:val="double" w:sz="4" w:space="0" w:color="auto"/>
            </w:tcBorders>
          </w:tcPr>
          <w:p w14:paraId="465BA92B" w14:textId="77777777" w:rsidR="00F9140B" w:rsidRPr="007E42E0" w:rsidRDefault="00F9140B"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F9140B" w:rsidRPr="007E42E0" w14:paraId="63461AA4" w14:textId="77777777" w:rsidTr="00B90332">
        <w:tc>
          <w:tcPr>
            <w:tcW w:w="1341" w:type="dxa"/>
            <w:tcBorders>
              <w:left w:val="double" w:sz="4" w:space="0" w:color="auto"/>
              <w:bottom w:val="single" w:sz="12" w:space="0" w:color="auto"/>
            </w:tcBorders>
          </w:tcPr>
          <w:p w14:paraId="4DEE5CD3" w14:textId="77777777" w:rsidR="00F9140B" w:rsidRPr="007E42E0" w:rsidRDefault="00F9140B"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4C6BEBE9" w14:textId="77777777" w:rsidR="00F9140B" w:rsidRPr="007E42E0" w:rsidRDefault="00F9140B" w:rsidP="002E454F">
            <w:pPr>
              <w:pStyle w:val="Nadpis6"/>
              <w:rPr>
                <w:rFonts w:ascii="Times New Roman" w:hAnsi="Times New Roman"/>
                <w:lang w:val="cs-CZ" w:eastAsia="cs-CZ"/>
              </w:rPr>
            </w:pPr>
          </w:p>
        </w:tc>
      </w:tr>
      <w:tr w:rsidR="00F9140B" w:rsidRPr="007E42E0" w14:paraId="21282623" w14:textId="77777777" w:rsidTr="00B90332">
        <w:trPr>
          <w:cantSplit/>
        </w:trPr>
        <w:tc>
          <w:tcPr>
            <w:tcW w:w="9284" w:type="dxa"/>
            <w:gridSpan w:val="2"/>
            <w:tcBorders>
              <w:top w:val="single" w:sz="12" w:space="0" w:color="auto"/>
              <w:left w:val="double" w:sz="4" w:space="0" w:color="auto"/>
              <w:right w:val="double" w:sz="4" w:space="0" w:color="auto"/>
            </w:tcBorders>
          </w:tcPr>
          <w:p w14:paraId="1378ECFB" w14:textId="77777777" w:rsidR="00F9140B" w:rsidRPr="007E42E0" w:rsidRDefault="00F9140B" w:rsidP="002E454F">
            <w:pPr>
              <w:pStyle w:val="Nadpis5"/>
              <w:rPr>
                <w:rFonts w:ascii="Times New Roman" w:hAnsi="Times New Roman"/>
                <w:lang w:val="cs-CZ" w:eastAsia="cs-CZ"/>
              </w:rPr>
            </w:pPr>
            <w:r w:rsidRPr="007E42E0">
              <w:rPr>
                <w:rFonts w:ascii="Times New Roman" w:hAnsi="Times New Roman"/>
                <w:lang w:val="cs-CZ" w:eastAsia="cs-CZ"/>
              </w:rPr>
              <w:t>Jednoduchá skla.</w:t>
            </w:r>
          </w:p>
        </w:tc>
      </w:tr>
      <w:tr w:rsidR="00F9140B" w:rsidRPr="007E42E0" w14:paraId="027F07D8" w14:textId="77777777" w:rsidTr="00B90332">
        <w:trPr>
          <w:cantSplit/>
        </w:trPr>
        <w:tc>
          <w:tcPr>
            <w:tcW w:w="1341" w:type="dxa"/>
            <w:tcBorders>
              <w:left w:val="double" w:sz="4" w:space="0" w:color="auto"/>
            </w:tcBorders>
          </w:tcPr>
          <w:p w14:paraId="1C4BD519" w14:textId="77777777" w:rsidR="00F9140B" w:rsidRPr="007E42E0" w:rsidRDefault="00F9140B"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243AE565" w14:textId="77777777" w:rsidR="00F9140B" w:rsidRPr="007E42E0" w:rsidRDefault="00F9140B"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F9140B" w:rsidRPr="007E42E0" w14:paraId="2A61E045" w14:textId="77777777" w:rsidTr="00B90332">
        <w:tc>
          <w:tcPr>
            <w:tcW w:w="1341" w:type="dxa"/>
            <w:tcBorders>
              <w:left w:val="double" w:sz="4" w:space="0" w:color="auto"/>
              <w:bottom w:val="double" w:sz="4" w:space="0" w:color="auto"/>
            </w:tcBorders>
          </w:tcPr>
          <w:p w14:paraId="5E5CAD21" w14:textId="77777777" w:rsidR="00F9140B" w:rsidRPr="007E42E0" w:rsidRDefault="00F9140B"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246AA5A8" w14:textId="77777777" w:rsidR="00F9140B" w:rsidRPr="007E42E0" w:rsidRDefault="00F9140B" w:rsidP="002E454F">
            <w:pPr>
              <w:pStyle w:val="Nadpis6"/>
              <w:rPr>
                <w:rFonts w:ascii="Times New Roman" w:hAnsi="Times New Roman"/>
                <w:lang w:val="cs-CZ" w:eastAsia="cs-CZ"/>
              </w:rPr>
            </w:pPr>
          </w:p>
        </w:tc>
      </w:tr>
    </w:tbl>
    <w:p w14:paraId="07E5806D" w14:textId="77777777" w:rsidR="0036389F" w:rsidRPr="007E42E0" w:rsidRDefault="0036389F" w:rsidP="002E454F">
      <w:pPr>
        <w:rPr>
          <w:sz w:val="18"/>
          <w:szCs w:val="18"/>
        </w:rPr>
      </w:pPr>
    </w:p>
    <w:p w14:paraId="0A7C8269"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Tepelná izolace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7938"/>
      </w:tblGrid>
      <w:tr w:rsidR="0036389F" w:rsidRPr="007E42E0" w14:paraId="50816386" w14:textId="77777777" w:rsidTr="00B90332">
        <w:trPr>
          <w:cantSplit/>
        </w:trPr>
        <w:tc>
          <w:tcPr>
            <w:tcW w:w="9284" w:type="dxa"/>
            <w:gridSpan w:val="2"/>
            <w:tcBorders>
              <w:top w:val="double" w:sz="4" w:space="0" w:color="auto"/>
              <w:left w:val="double" w:sz="4" w:space="0" w:color="auto"/>
              <w:right w:val="double" w:sz="4" w:space="0" w:color="auto"/>
            </w:tcBorders>
          </w:tcPr>
          <w:p w14:paraId="65A39B15"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Interiér vozidla tepelně izolován od vnějšího prostředí.</w:t>
            </w:r>
          </w:p>
        </w:tc>
      </w:tr>
      <w:tr w:rsidR="0036389F" w:rsidRPr="007E42E0" w14:paraId="59AD8CEC" w14:textId="77777777" w:rsidTr="00B90332">
        <w:trPr>
          <w:cantSplit/>
        </w:trPr>
        <w:tc>
          <w:tcPr>
            <w:tcW w:w="1346" w:type="dxa"/>
            <w:tcBorders>
              <w:left w:val="double" w:sz="4" w:space="0" w:color="auto"/>
            </w:tcBorders>
          </w:tcPr>
          <w:p w14:paraId="0ED3DEEE"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38" w:type="dxa"/>
            <w:tcBorders>
              <w:right w:val="double" w:sz="4" w:space="0" w:color="auto"/>
            </w:tcBorders>
          </w:tcPr>
          <w:p w14:paraId="711BFC5E"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049A8743" w14:textId="77777777" w:rsidTr="00B90332">
        <w:tc>
          <w:tcPr>
            <w:tcW w:w="1346" w:type="dxa"/>
            <w:tcBorders>
              <w:left w:val="double" w:sz="4" w:space="0" w:color="auto"/>
              <w:bottom w:val="double" w:sz="4" w:space="0" w:color="auto"/>
            </w:tcBorders>
          </w:tcPr>
          <w:p w14:paraId="72040D6D"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38" w:type="dxa"/>
            <w:tcBorders>
              <w:bottom w:val="double" w:sz="4" w:space="0" w:color="auto"/>
              <w:right w:val="double" w:sz="4" w:space="0" w:color="auto"/>
            </w:tcBorders>
          </w:tcPr>
          <w:p w14:paraId="20840AAE" w14:textId="77777777" w:rsidR="0036389F" w:rsidRPr="007E42E0" w:rsidRDefault="0036389F" w:rsidP="002E454F">
            <w:pPr>
              <w:pStyle w:val="Nadpis6"/>
              <w:rPr>
                <w:rFonts w:ascii="Times New Roman" w:hAnsi="Times New Roman"/>
                <w:lang w:val="cs-CZ" w:eastAsia="cs-CZ"/>
              </w:rPr>
            </w:pPr>
          </w:p>
        </w:tc>
      </w:tr>
    </w:tbl>
    <w:p w14:paraId="71BCCC2D" w14:textId="77777777" w:rsidR="00A07698" w:rsidRPr="007E42E0" w:rsidRDefault="00A07698" w:rsidP="004642B1">
      <w:pPr>
        <w:pStyle w:val="Nadpis4"/>
        <w:numPr>
          <w:ilvl w:val="0"/>
          <w:numId w:val="0"/>
        </w:numPr>
        <w:spacing w:before="0" w:after="0"/>
        <w:ind w:left="862" w:hanging="862"/>
        <w:rPr>
          <w:rFonts w:ascii="Times New Roman" w:hAnsi="Times New Roman"/>
          <w:sz w:val="18"/>
          <w:szCs w:val="18"/>
        </w:rPr>
      </w:pPr>
    </w:p>
    <w:p w14:paraId="3DE37274" w14:textId="0EE8FC79" w:rsidR="0036389F" w:rsidRPr="007E42E0" w:rsidRDefault="00A07698" w:rsidP="004642B1">
      <w:pPr>
        <w:pStyle w:val="Odstavecseseznamem"/>
        <w:numPr>
          <w:ilvl w:val="1"/>
          <w:numId w:val="4"/>
        </w:numPr>
        <w:ind w:left="709" w:hanging="709"/>
        <w:rPr>
          <w:b/>
          <w:vanish/>
          <w:sz w:val="18"/>
          <w:szCs w:val="18"/>
        </w:rPr>
      </w:pPr>
      <w:r>
        <w:rPr>
          <w:b/>
          <w:vanish/>
          <w:sz w:val="18"/>
          <w:szCs w:val="18"/>
        </w:rPr>
        <w:t xml:space="preserve">Elektrická výbava a signalizace </w:t>
      </w:r>
    </w:p>
    <w:p w14:paraId="59AA99C4"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Elektroinstalace </w:t>
      </w:r>
    </w:p>
    <w:tbl>
      <w:tblPr>
        <w:tblW w:w="9284"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6" w:type="dxa"/>
          <w:right w:w="66" w:type="dxa"/>
        </w:tblCellMar>
        <w:tblLook w:val="0000" w:firstRow="0" w:lastRow="0" w:firstColumn="0" w:lastColumn="0" w:noHBand="0" w:noVBand="0"/>
      </w:tblPr>
      <w:tblGrid>
        <w:gridCol w:w="1341"/>
        <w:gridCol w:w="7943"/>
      </w:tblGrid>
      <w:tr w:rsidR="0036389F" w:rsidRPr="007E42E0" w14:paraId="3FCAC1C5" w14:textId="77777777" w:rsidTr="00B90332">
        <w:trPr>
          <w:cantSplit/>
        </w:trPr>
        <w:tc>
          <w:tcPr>
            <w:tcW w:w="9284" w:type="dxa"/>
            <w:gridSpan w:val="2"/>
            <w:tcBorders>
              <w:top w:val="double" w:sz="4" w:space="0" w:color="auto"/>
              <w:left w:val="double" w:sz="4" w:space="0" w:color="auto"/>
              <w:right w:val="double" w:sz="4" w:space="0" w:color="auto"/>
            </w:tcBorders>
          </w:tcPr>
          <w:p w14:paraId="00D9D4F1"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Do rozvodné skříně elektroinstalace umístit plán rozmístění pojistek, jističů a relé v českém jazyce.</w:t>
            </w:r>
          </w:p>
        </w:tc>
      </w:tr>
      <w:tr w:rsidR="0036389F" w:rsidRPr="007E42E0" w14:paraId="267124D7" w14:textId="77777777" w:rsidTr="00B90332">
        <w:tblPrEx>
          <w:tblCellMar>
            <w:left w:w="70" w:type="dxa"/>
            <w:right w:w="70" w:type="dxa"/>
          </w:tblCellMar>
        </w:tblPrEx>
        <w:trPr>
          <w:cantSplit/>
        </w:trPr>
        <w:tc>
          <w:tcPr>
            <w:tcW w:w="1341" w:type="dxa"/>
            <w:tcBorders>
              <w:left w:val="double" w:sz="4" w:space="0" w:color="auto"/>
            </w:tcBorders>
          </w:tcPr>
          <w:p w14:paraId="60788073"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09E4B7F0"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5AA655B0" w14:textId="77777777" w:rsidTr="00B90332">
        <w:tblPrEx>
          <w:tblCellMar>
            <w:left w:w="70" w:type="dxa"/>
            <w:right w:w="70" w:type="dxa"/>
          </w:tblCellMar>
        </w:tblPrEx>
        <w:tc>
          <w:tcPr>
            <w:tcW w:w="1341" w:type="dxa"/>
            <w:tcBorders>
              <w:left w:val="double" w:sz="4" w:space="0" w:color="auto"/>
              <w:bottom w:val="double" w:sz="4" w:space="0" w:color="auto"/>
            </w:tcBorders>
          </w:tcPr>
          <w:p w14:paraId="5D9F1DDA"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3C49148E" w14:textId="77777777" w:rsidR="0036389F" w:rsidRPr="007E42E0" w:rsidRDefault="0036389F" w:rsidP="002E454F">
            <w:pPr>
              <w:pStyle w:val="Nadpis6"/>
              <w:rPr>
                <w:rFonts w:ascii="Times New Roman" w:hAnsi="Times New Roman"/>
                <w:lang w:val="cs-CZ" w:eastAsia="cs-CZ"/>
              </w:rPr>
            </w:pPr>
          </w:p>
        </w:tc>
      </w:tr>
    </w:tbl>
    <w:p w14:paraId="1AE79427" w14:textId="77777777" w:rsidR="0036389F" w:rsidRPr="007E42E0" w:rsidRDefault="0036389F" w:rsidP="002E454F">
      <w:pPr>
        <w:rPr>
          <w:sz w:val="18"/>
          <w:szCs w:val="18"/>
          <w:lang w:eastAsia="x-none"/>
        </w:rPr>
      </w:pPr>
    </w:p>
    <w:p w14:paraId="412B4C32"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Akumulátory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4F16DF74" w14:textId="77777777" w:rsidTr="00B90332">
        <w:trPr>
          <w:cantSplit/>
        </w:trPr>
        <w:tc>
          <w:tcPr>
            <w:tcW w:w="9284" w:type="dxa"/>
            <w:gridSpan w:val="2"/>
            <w:tcBorders>
              <w:top w:val="double" w:sz="4" w:space="0" w:color="auto"/>
              <w:left w:val="double" w:sz="4" w:space="0" w:color="auto"/>
              <w:right w:val="double" w:sz="4" w:space="0" w:color="auto"/>
            </w:tcBorders>
          </w:tcPr>
          <w:p w14:paraId="35170490"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 xml:space="preserve">Bezúdržbové akumulátory o kapacitě min. 220 </w:t>
            </w:r>
            <w:proofErr w:type="spellStart"/>
            <w:r w:rsidRPr="007E42E0">
              <w:rPr>
                <w:rFonts w:ascii="Times New Roman" w:hAnsi="Times New Roman"/>
                <w:lang w:val="cs-CZ" w:eastAsia="cs-CZ"/>
              </w:rPr>
              <w:t>Ah</w:t>
            </w:r>
            <w:proofErr w:type="spellEnd"/>
            <w:r w:rsidRPr="007E42E0">
              <w:rPr>
                <w:rFonts w:ascii="Times New Roman" w:hAnsi="Times New Roman"/>
                <w:lang w:val="cs-CZ" w:eastAsia="cs-CZ"/>
              </w:rPr>
              <w:t xml:space="preserve">. </w:t>
            </w:r>
          </w:p>
        </w:tc>
      </w:tr>
      <w:tr w:rsidR="0036389F" w:rsidRPr="007E42E0" w14:paraId="05B7D711" w14:textId="77777777" w:rsidTr="00B90332">
        <w:trPr>
          <w:cantSplit/>
        </w:trPr>
        <w:tc>
          <w:tcPr>
            <w:tcW w:w="1341" w:type="dxa"/>
            <w:tcBorders>
              <w:left w:val="double" w:sz="4" w:space="0" w:color="auto"/>
            </w:tcBorders>
          </w:tcPr>
          <w:p w14:paraId="3B87487F"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4FF5046E"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4026C8A5" w14:textId="77777777" w:rsidTr="00B90332">
        <w:tc>
          <w:tcPr>
            <w:tcW w:w="1341" w:type="dxa"/>
            <w:tcBorders>
              <w:left w:val="double" w:sz="4" w:space="0" w:color="auto"/>
              <w:bottom w:val="double" w:sz="4" w:space="0" w:color="auto"/>
            </w:tcBorders>
          </w:tcPr>
          <w:p w14:paraId="78C25840"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52C08E7A" w14:textId="77777777" w:rsidR="0036389F" w:rsidRPr="007E42E0" w:rsidRDefault="0036389F" w:rsidP="002E454F">
            <w:pPr>
              <w:pStyle w:val="Nadpis6"/>
              <w:rPr>
                <w:rFonts w:ascii="Times New Roman" w:hAnsi="Times New Roman"/>
                <w:lang w:val="cs-CZ" w:eastAsia="cs-CZ"/>
              </w:rPr>
            </w:pPr>
          </w:p>
        </w:tc>
      </w:tr>
    </w:tbl>
    <w:p w14:paraId="2AEC321E" w14:textId="77777777" w:rsidR="0036389F" w:rsidRPr="007E42E0" w:rsidRDefault="0036389F" w:rsidP="002E454F">
      <w:pPr>
        <w:rPr>
          <w:sz w:val="18"/>
          <w:szCs w:val="18"/>
        </w:rPr>
      </w:pPr>
    </w:p>
    <w:p w14:paraId="622EC902"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Brzdová a směrová světla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36EA8AED" w14:textId="77777777" w:rsidTr="00B90332">
        <w:trPr>
          <w:cantSplit/>
        </w:trPr>
        <w:tc>
          <w:tcPr>
            <w:tcW w:w="9284" w:type="dxa"/>
            <w:gridSpan w:val="2"/>
            <w:tcBorders>
              <w:top w:val="double" w:sz="4" w:space="0" w:color="auto"/>
              <w:left w:val="double" w:sz="4" w:space="0" w:color="auto"/>
              <w:bottom w:val="single" w:sz="4" w:space="0" w:color="auto"/>
              <w:right w:val="double" w:sz="4" w:space="0" w:color="auto"/>
            </w:tcBorders>
          </w:tcPr>
          <w:p w14:paraId="37E23C5A" w14:textId="77777777" w:rsidR="00C114A0" w:rsidRPr="007E42E0" w:rsidRDefault="00C114A0" w:rsidP="00C114A0">
            <w:pPr>
              <w:pStyle w:val="Nadpis5"/>
              <w:rPr>
                <w:rFonts w:ascii="Times New Roman" w:hAnsi="Times New Roman"/>
              </w:rPr>
            </w:pPr>
            <w:r w:rsidRPr="007E42E0">
              <w:rPr>
                <w:rFonts w:ascii="Times New Roman" w:hAnsi="Times New Roman"/>
              </w:rPr>
              <w:t>Veškerá venkovní provozní světa v provedení LED (obrysová, potkávací, dálková, mlhová, směrová, boční/přední/zadní poziční, brzdová, zpětná).</w:t>
            </w:r>
          </w:p>
          <w:p w14:paraId="7D320E60" w14:textId="77777777" w:rsidR="00C114A0" w:rsidRPr="007E42E0" w:rsidRDefault="00C114A0" w:rsidP="00C114A0">
            <w:pPr>
              <w:pStyle w:val="Nadpis5"/>
              <w:rPr>
                <w:rFonts w:ascii="Times New Roman" w:hAnsi="Times New Roman"/>
              </w:rPr>
            </w:pPr>
            <w:r w:rsidRPr="007E42E0">
              <w:rPr>
                <w:rFonts w:ascii="Times New Roman" w:hAnsi="Times New Roman"/>
              </w:rPr>
              <w:t xml:space="preserve">Potkávací světla se senzorem automatického rozsvěcování. </w:t>
            </w:r>
          </w:p>
          <w:p w14:paraId="045E763C" w14:textId="77777777" w:rsidR="0036389F" w:rsidRPr="007E42E0" w:rsidRDefault="00C114A0" w:rsidP="00C114A0">
            <w:pPr>
              <w:pStyle w:val="Nadpis5"/>
              <w:rPr>
                <w:rFonts w:ascii="Times New Roman" w:hAnsi="Times New Roman"/>
              </w:rPr>
            </w:pPr>
            <w:r w:rsidRPr="007E42E0">
              <w:rPr>
                <w:rFonts w:ascii="Times New Roman" w:hAnsi="Times New Roman"/>
              </w:rPr>
              <w:t>Zdvojená brzdová a směrová zadní světla v provedení LED, jedna sada světel umístěna v horní části zádě.</w:t>
            </w:r>
          </w:p>
        </w:tc>
      </w:tr>
      <w:tr w:rsidR="0036389F" w:rsidRPr="007E42E0" w14:paraId="48188C35" w14:textId="77777777" w:rsidTr="00B90332">
        <w:trPr>
          <w:cantSplit/>
        </w:trPr>
        <w:tc>
          <w:tcPr>
            <w:tcW w:w="1341" w:type="dxa"/>
            <w:tcBorders>
              <w:top w:val="single" w:sz="4" w:space="0" w:color="auto"/>
              <w:left w:val="double" w:sz="4" w:space="0" w:color="auto"/>
              <w:bottom w:val="single" w:sz="4" w:space="0" w:color="auto"/>
              <w:right w:val="single" w:sz="6" w:space="0" w:color="auto"/>
            </w:tcBorders>
          </w:tcPr>
          <w:p w14:paraId="5EE0899A"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top w:val="single" w:sz="4" w:space="0" w:color="auto"/>
              <w:left w:val="single" w:sz="6" w:space="0" w:color="auto"/>
              <w:bottom w:val="single" w:sz="4" w:space="0" w:color="auto"/>
              <w:right w:val="double" w:sz="4" w:space="0" w:color="auto"/>
            </w:tcBorders>
          </w:tcPr>
          <w:p w14:paraId="670BBB2D"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71CE5D1F" w14:textId="77777777" w:rsidTr="00B90332">
        <w:tc>
          <w:tcPr>
            <w:tcW w:w="1341" w:type="dxa"/>
            <w:tcBorders>
              <w:top w:val="single" w:sz="4" w:space="0" w:color="auto"/>
              <w:left w:val="double" w:sz="4" w:space="0" w:color="auto"/>
              <w:bottom w:val="double" w:sz="4" w:space="0" w:color="auto"/>
              <w:right w:val="single" w:sz="6" w:space="0" w:color="auto"/>
            </w:tcBorders>
          </w:tcPr>
          <w:p w14:paraId="70C7A571"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top w:val="single" w:sz="4" w:space="0" w:color="auto"/>
              <w:left w:val="single" w:sz="6" w:space="0" w:color="auto"/>
              <w:bottom w:val="double" w:sz="4" w:space="0" w:color="auto"/>
              <w:right w:val="double" w:sz="4" w:space="0" w:color="auto"/>
            </w:tcBorders>
          </w:tcPr>
          <w:p w14:paraId="3622D83D" w14:textId="77777777" w:rsidR="0036389F" w:rsidRPr="007E42E0" w:rsidRDefault="0036389F" w:rsidP="002E454F">
            <w:pPr>
              <w:pStyle w:val="Nadpis6"/>
              <w:rPr>
                <w:rFonts w:ascii="Times New Roman" w:hAnsi="Times New Roman"/>
                <w:lang w:val="cs-CZ" w:eastAsia="cs-CZ"/>
              </w:rPr>
            </w:pPr>
          </w:p>
        </w:tc>
      </w:tr>
    </w:tbl>
    <w:p w14:paraId="14D75A9C" w14:textId="77777777" w:rsidR="0036389F" w:rsidRPr="007E42E0" w:rsidRDefault="0036389F" w:rsidP="002E454F">
      <w:pPr>
        <w:rPr>
          <w:sz w:val="18"/>
          <w:szCs w:val="18"/>
        </w:rPr>
      </w:pPr>
    </w:p>
    <w:p w14:paraId="24BBDF53"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Přídavná světla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C114A0" w:rsidRPr="007E42E0" w14:paraId="1F5229FA" w14:textId="77777777" w:rsidTr="00B90332">
        <w:trPr>
          <w:cantSplit/>
        </w:trPr>
        <w:tc>
          <w:tcPr>
            <w:tcW w:w="9284" w:type="dxa"/>
            <w:gridSpan w:val="2"/>
            <w:tcBorders>
              <w:top w:val="double" w:sz="4" w:space="0" w:color="auto"/>
              <w:left w:val="double" w:sz="4" w:space="0" w:color="auto"/>
              <w:right w:val="double" w:sz="4" w:space="0" w:color="auto"/>
            </w:tcBorders>
          </w:tcPr>
          <w:p w14:paraId="56734606" w14:textId="77777777" w:rsidR="00C114A0" w:rsidRPr="007E42E0" w:rsidRDefault="00C114A0" w:rsidP="00C114A0">
            <w:pPr>
              <w:pStyle w:val="Nadpis5"/>
              <w:rPr>
                <w:rFonts w:ascii="Times New Roman" w:hAnsi="Times New Roman"/>
              </w:rPr>
            </w:pPr>
            <w:r w:rsidRPr="007E42E0">
              <w:rPr>
                <w:rFonts w:ascii="Times New Roman" w:hAnsi="Times New Roman"/>
              </w:rPr>
              <w:t>Přední LED mlhová světla s funkcí přísvitu do zatáčky.</w:t>
            </w:r>
          </w:p>
        </w:tc>
      </w:tr>
      <w:tr w:rsidR="00C114A0" w:rsidRPr="007E42E0" w14:paraId="1EC21EC0" w14:textId="77777777" w:rsidTr="00B90332">
        <w:trPr>
          <w:cantSplit/>
        </w:trPr>
        <w:tc>
          <w:tcPr>
            <w:tcW w:w="1341" w:type="dxa"/>
            <w:tcBorders>
              <w:left w:val="double" w:sz="4" w:space="0" w:color="auto"/>
            </w:tcBorders>
          </w:tcPr>
          <w:p w14:paraId="2E210E79" w14:textId="77777777" w:rsidR="00C114A0" w:rsidRPr="007E42E0" w:rsidRDefault="00C114A0" w:rsidP="00C114A0">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453509B4" w14:textId="77777777" w:rsidR="00C114A0" w:rsidRPr="007E42E0" w:rsidRDefault="00C114A0" w:rsidP="00C114A0">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C114A0" w:rsidRPr="007E42E0" w14:paraId="6E760E64" w14:textId="77777777" w:rsidTr="00B90332">
        <w:tc>
          <w:tcPr>
            <w:tcW w:w="1341" w:type="dxa"/>
            <w:tcBorders>
              <w:left w:val="double" w:sz="4" w:space="0" w:color="auto"/>
              <w:bottom w:val="double" w:sz="4" w:space="0" w:color="auto"/>
            </w:tcBorders>
          </w:tcPr>
          <w:p w14:paraId="182275DB" w14:textId="77777777" w:rsidR="00C114A0" w:rsidRPr="007E42E0" w:rsidRDefault="00C114A0" w:rsidP="00C114A0">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7D101EAF" w14:textId="77777777" w:rsidR="00C114A0" w:rsidRPr="007E42E0" w:rsidRDefault="00C114A0" w:rsidP="00C114A0">
            <w:pPr>
              <w:pStyle w:val="Nadpis6"/>
              <w:rPr>
                <w:rFonts w:ascii="Times New Roman" w:hAnsi="Times New Roman"/>
                <w:lang w:val="cs-CZ" w:eastAsia="cs-CZ"/>
              </w:rPr>
            </w:pPr>
          </w:p>
        </w:tc>
      </w:tr>
      <w:tr w:rsidR="00C114A0" w:rsidRPr="007E42E0" w14:paraId="6EB5546E" w14:textId="77777777" w:rsidTr="00B90332">
        <w:trPr>
          <w:cantSplit/>
        </w:trPr>
        <w:tc>
          <w:tcPr>
            <w:tcW w:w="9284" w:type="dxa"/>
            <w:gridSpan w:val="2"/>
            <w:tcBorders>
              <w:top w:val="double" w:sz="4" w:space="0" w:color="auto"/>
              <w:left w:val="double" w:sz="4" w:space="0" w:color="auto"/>
              <w:right w:val="double" w:sz="4" w:space="0" w:color="auto"/>
            </w:tcBorders>
          </w:tcPr>
          <w:p w14:paraId="4213050B" w14:textId="77777777" w:rsidR="00C114A0" w:rsidRPr="007E42E0" w:rsidRDefault="00C114A0" w:rsidP="00C114A0">
            <w:pPr>
              <w:pStyle w:val="Nadpis5"/>
              <w:rPr>
                <w:rFonts w:ascii="Times New Roman" w:hAnsi="Times New Roman"/>
                <w:lang w:val="cs-CZ" w:eastAsia="cs-CZ"/>
              </w:rPr>
            </w:pPr>
            <w:r w:rsidRPr="007E42E0">
              <w:rPr>
                <w:rFonts w:ascii="Times New Roman" w:hAnsi="Times New Roman"/>
                <w:lang w:val="cs-CZ" w:eastAsia="cs-CZ"/>
              </w:rPr>
              <w:t>Přídavná homologovaná LED světla pro denní svícení. Přepnutím na tlumená světla musí dojít ke zhasnutí přídavných světel pro denní svícení.</w:t>
            </w:r>
          </w:p>
        </w:tc>
      </w:tr>
      <w:tr w:rsidR="00C114A0" w:rsidRPr="007E42E0" w14:paraId="6D95C940" w14:textId="77777777" w:rsidTr="00B90332">
        <w:trPr>
          <w:cantSplit/>
        </w:trPr>
        <w:tc>
          <w:tcPr>
            <w:tcW w:w="1341" w:type="dxa"/>
            <w:tcBorders>
              <w:left w:val="double" w:sz="4" w:space="0" w:color="auto"/>
            </w:tcBorders>
          </w:tcPr>
          <w:p w14:paraId="3D74ED35" w14:textId="77777777" w:rsidR="00C114A0" w:rsidRPr="007E42E0" w:rsidRDefault="00C114A0" w:rsidP="00C114A0">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49BCDDCC" w14:textId="77777777" w:rsidR="00C114A0" w:rsidRPr="007E42E0" w:rsidRDefault="00C114A0" w:rsidP="00C114A0">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C114A0" w:rsidRPr="007E42E0" w14:paraId="758C632A" w14:textId="77777777" w:rsidTr="00B90332">
        <w:tc>
          <w:tcPr>
            <w:tcW w:w="1341" w:type="dxa"/>
            <w:tcBorders>
              <w:left w:val="double" w:sz="4" w:space="0" w:color="auto"/>
              <w:bottom w:val="double" w:sz="4" w:space="0" w:color="auto"/>
            </w:tcBorders>
          </w:tcPr>
          <w:p w14:paraId="26569CE7" w14:textId="77777777" w:rsidR="00C114A0" w:rsidRPr="007E42E0" w:rsidRDefault="00C114A0" w:rsidP="00C114A0">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63CE1F1C" w14:textId="77777777" w:rsidR="00C114A0" w:rsidRPr="007E42E0" w:rsidRDefault="00C114A0" w:rsidP="00C114A0">
            <w:pPr>
              <w:pStyle w:val="Nadpis6"/>
              <w:rPr>
                <w:rFonts w:ascii="Times New Roman" w:hAnsi="Times New Roman"/>
                <w:lang w:val="cs-CZ" w:eastAsia="cs-CZ"/>
              </w:rPr>
            </w:pPr>
          </w:p>
        </w:tc>
      </w:tr>
    </w:tbl>
    <w:p w14:paraId="25C534FA" w14:textId="77777777" w:rsidR="0036389F" w:rsidRPr="007E42E0" w:rsidRDefault="0036389F" w:rsidP="002E454F">
      <w:pPr>
        <w:pStyle w:val="Podnadpis"/>
        <w:numPr>
          <w:ilvl w:val="0"/>
          <w:numId w:val="0"/>
        </w:numPr>
        <w:rPr>
          <w:rFonts w:ascii="Times New Roman" w:hAnsi="Times New Roman"/>
          <w:sz w:val="18"/>
          <w:szCs w:val="18"/>
          <w:lang w:val="cs-CZ"/>
        </w:rPr>
      </w:pPr>
    </w:p>
    <w:p w14:paraId="198E11E5"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Zásuvka pro externí startovací zdroj </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341"/>
        <w:gridCol w:w="7944"/>
      </w:tblGrid>
      <w:tr w:rsidR="0036389F" w:rsidRPr="007E42E0" w14:paraId="1AD3BD4D" w14:textId="77777777" w:rsidTr="00B90332">
        <w:trPr>
          <w:cantSplit/>
        </w:trPr>
        <w:tc>
          <w:tcPr>
            <w:tcW w:w="9285" w:type="dxa"/>
            <w:gridSpan w:val="2"/>
            <w:tcBorders>
              <w:top w:val="double" w:sz="4" w:space="0" w:color="auto"/>
              <w:left w:val="double" w:sz="4" w:space="0" w:color="auto"/>
              <w:bottom w:val="single" w:sz="4" w:space="0" w:color="auto"/>
              <w:right w:val="double" w:sz="4" w:space="0" w:color="auto"/>
            </w:tcBorders>
            <w:hideMark/>
          </w:tcPr>
          <w:p w14:paraId="7A514512" w14:textId="77777777" w:rsidR="0036389F" w:rsidRPr="007E42E0" w:rsidRDefault="0036389F" w:rsidP="002E454F">
            <w:pPr>
              <w:pStyle w:val="Nadpis5"/>
              <w:tabs>
                <w:tab w:val="num" w:pos="2160"/>
              </w:tabs>
              <w:rPr>
                <w:rFonts w:ascii="Times New Roman" w:hAnsi="Times New Roman"/>
              </w:rPr>
            </w:pPr>
            <w:r w:rsidRPr="007E42E0">
              <w:rPr>
                <w:rFonts w:ascii="Times New Roman" w:hAnsi="Times New Roman"/>
              </w:rPr>
              <w:t>Zásuvka pro externí startovací z</w:t>
            </w:r>
            <w:r w:rsidR="00C114A0" w:rsidRPr="007E42E0">
              <w:rPr>
                <w:rFonts w:ascii="Times New Roman" w:hAnsi="Times New Roman"/>
              </w:rPr>
              <w:t>droj, umístění podléhá schválení zadavatele.</w:t>
            </w:r>
          </w:p>
        </w:tc>
      </w:tr>
      <w:tr w:rsidR="0036389F" w:rsidRPr="007E42E0" w14:paraId="5D79F6C3" w14:textId="77777777" w:rsidTr="00B90332">
        <w:trPr>
          <w:cantSplit/>
        </w:trPr>
        <w:tc>
          <w:tcPr>
            <w:tcW w:w="1341" w:type="dxa"/>
            <w:tcBorders>
              <w:top w:val="single" w:sz="4" w:space="0" w:color="auto"/>
              <w:left w:val="double" w:sz="4" w:space="0" w:color="auto"/>
              <w:bottom w:val="single" w:sz="4" w:space="0" w:color="auto"/>
              <w:right w:val="single" w:sz="4" w:space="0" w:color="auto"/>
            </w:tcBorders>
            <w:hideMark/>
          </w:tcPr>
          <w:p w14:paraId="4811ECE4" w14:textId="77777777" w:rsidR="0036389F" w:rsidRPr="007E42E0" w:rsidRDefault="0036389F" w:rsidP="002E454F">
            <w:pPr>
              <w:pStyle w:val="Nadpis9"/>
              <w:rPr>
                <w:rFonts w:ascii="Times New Roman" w:hAnsi="Times New Roman"/>
              </w:rPr>
            </w:pPr>
            <w:r w:rsidRPr="007E42E0">
              <w:rPr>
                <w:rFonts w:ascii="Times New Roman" w:hAnsi="Times New Roman"/>
              </w:rPr>
              <w:t>Odpověď:</w:t>
            </w:r>
          </w:p>
        </w:tc>
        <w:tc>
          <w:tcPr>
            <w:tcW w:w="7944" w:type="dxa"/>
            <w:tcBorders>
              <w:top w:val="single" w:sz="4" w:space="0" w:color="auto"/>
              <w:left w:val="single" w:sz="4" w:space="0" w:color="auto"/>
              <w:bottom w:val="single" w:sz="4" w:space="0" w:color="auto"/>
              <w:right w:val="double" w:sz="4" w:space="0" w:color="auto"/>
            </w:tcBorders>
            <w:hideMark/>
          </w:tcPr>
          <w:p w14:paraId="72B9D053"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50F5A550" w14:textId="77777777" w:rsidTr="00B90332">
        <w:tc>
          <w:tcPr>
            <w:tcW w:w="1341" w:type="dxa"/>
            <w:tcBorders>
              <w:top w:val="single" w:sz="4" w:space="0" w:color="auto"/>
              <w:left w:val="double" w:sz="4" w:space="0" w:color="auto"/>
              <w:bottom w:val="double" w:sz="4" w:space="0" w:color="auto"/>
              <w:right w:val="single" w:sz="4" w:space="0" w:color="auto"/>
            </w:tcBorders>
            <w:hideMark/>
          </w:tcPr>
          <w:p w14:paraId="2AFC855C" w14:textId="77777777" w:rsidR="0036389F" w:rsidRPr="007E42E0" w:rsidRDefault="0036389F" w:rsidP="002E454F">
            <w:pPr>
              <w:pStyle w:val="Nadpis9"/>
              <w:rPr>
                <w:rFonts w:ascii="Times New Roman" w:hAnsi="Times New Roman"/>
              </w:rPr>
            </w:pPr>
            <w:r w:rsidRPr="007E42E0">
              <w:rPr>
                <w:rFonts w:ascii="Times New Roman" w:hAnsi="Times New Roman"/>
              </w:rPr>
              <w:t>Komentář:</w:t>
            </w:r>
          </w:p>
        </w:tc>
        <w:tc>
          <w:tcPr>
            <w:tcW w:w="7944" w:type="dxa"/>
            <w:tcBorders>
              <w:top w:val="single" w:sz="4" w:space="0" w:color="auto"/>
              <w:left w:val="single" w:sz="4" w:space="0" w:color="auto"/>
              <w:bottom w:val="double" w:sz="4" w:space="0" w:color="auto"/>
              <w:right w:val="double" w:sz="4" w:space="0" w:color="auto"/>
            </w:tcBorders>
          </w:tcPr>
          <w:p w14:paraId="3494F131" w14:textId="77777777" w:rsidR="0036389F" w:rsidRPr="007E42E0" w:rsidRDefault="0036389F" w:rsidP="002E454F">
            <w:pPr>
              <w:pStyle w:val="Nadpis6"/>
              <w:rPr>
                <w:rFonts w:ascii="Times New Roman" w:hAnsi="Times New Roman"/>
              </w:rPr>
            </w:pPr>
          </w:p>
        </w:tc>
      </w:tr>
    </w:tbl>
    <w:p w14:paraId="7AD3D6F5" w14:textId="77777777" w:rsidR="0036389F" w:rsidRPr="007E42E0" w:rsidRDefault="0036389F" w:rsidP="002E454F">
      <w:pPr>
        <w:rPr>
          <w:sz w:val="18"/>
          <w:szCs w:val="18"/>
          <w:lang w:eastAsia="x-none"/>
        </w:rPr>
      </w:pPr>
    </w:p>
    <w:p w14:paraId="2BEA8099"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Žádost o zastavení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5ECF73BD" w14:textId="77777777" w:rsidTr="00B90332">
        <w:trPr>
          <w:cantSplit/>
        </w:trPr>
        <w:tc>
          <w:tcPr>
            <w:tcW w:w="9284" w:type="dxa"/>
            <w:gridSpan w:val="2"/>
            <w:tcBorders>
              <w:top w:val="double" w:sz="4" w:space="0" w:color="auto"/>
              <w:left w:val="double" w:sz="4" w:space="0" w:color="auto"/>
              <w:right w:val="double" w:sz="4" w:space="0" w:color="auto"/>
            </w:tcBorders>
          </w:tcPr>
          <w:p w14:paraId="5E543057"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Žádost o zastavení v příští zastávce: tlačítka ve svislých zadržovacích tyčích s nápisem STOP u každých dveří. Blokuje se další signalizace tímto okruhem až do otevření dveří.</w:t>
            </w:r>
          </w:p>
        </w:tc>
      </w:tr>
      <w:tr w:rsidR="0036389F" w:rsidRPr="007E42E0" w14:paraId="55DBF438" w14:textId="77777777" w:rsidTr="00B90332">
        <w:trPr>
          <w:cantSplit/>
        </w:trPr>
        <w:tc>
          <w:tcPr>
            <w:tcW w:w="1341" w:type="dxa"/>
            <w:tcBorders>
              <w:left w:val="double" w:sz="4" w:space="0" w:color="auto"/>
            </w:tcBorders>
          </w:tcPr>
          <w:p w14:paraId="5797F658"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7BD28241"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3A4EBAFE" w14:textId="77777777" w:rsidTr="00B90332">
        <w:tc>
          <w:tcPr>
            <w:tcW w:w="1341" w:type="dxa"/>
            <w:tcBorders>
              <w:left w:val="double" w:sz="4" w:space="0" w:color="auto"/>
              <w:bottom w:val="double" w:sz="4" w:space="0" w:color="auto"/>
            </w:tcBorders>
          </w:tcPr>
          <w:p w14:paraId="7234E4E1"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723D7216" w14:textId="77777777" w:rsidR="0036389F" w:rsidRPr="007E42E0" w:rsidRDefault="0036389F" w:rsidP="002E454F">
            <w:pPr>
              <w:pStyle w:val="Nadpis6"/>
              <w:rPr>
                <w:rFonts w:ascii="Times New Roman" w:hAnsi="Times New Roman"/>
                <w:lang w:val="cs-CZ" w:eastAsia="cs-CZ"/>
              </w:rPr>
            </w:pPr>
          </w:p>
        </w:tc>
      </w:tr>
    </w:tbl>
    <w:p w14:paraId="796865A1" w14:textId="77777777" w:rsidR="0036389F" w:rsidRPr="007E42E0" w:rsidRDefault="0036389F" w:rsidP="002E454F">
      <w:pPr>
        <w:rPr>
          <w:sz w:val="18"/>
          <w:szCs w:val="18"/>
        </w:rPr>
      </w:pPr>
    </w:p>
    <w:p w14:paraId="350FDD01"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Výstup s kočárkem, výstup invalidy na vozíku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20AD1315" w14:textId="77777777" w:rsidTr="00B90332">
        <w:trPr>
          <w:cantSplit/>
        </w:trPr>
        <w:tc>
          <w:tcPr>
            <w:tcW w:w="9284" w:type="dxa"/>
            <w:gridSpan w:val="2"/>
            <w:tcBorders>
              <w:top w:val="double" w:sz="4" w:space="0" w:color="auto"/>
              <w:left w:val="double" w:sz="4" w:space="0" w:color="auto"/>
              <w:right w:val="double" w:sz="4" w:space="0" w:color="auto"/>
            </w:tcBorders>
          </w:tcPr>
          <w:p w14:paraId="3C9E5198"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Výstup s kočárkem a invalidy na vozíku: tlačítko umístěno v prostoru plošiny pro přepravu kočárku tak, aby bylo dostupné z invalidního vozíku. Po stisknutí zazní zvukové znamení v kabině řidiče (odlišný tón než při běžné žádosti o zastavení). Opakovaná signalizace není blokována.</w:t>
            </w:r>
          </w:p>
        </w:tc>
      </w:tr>
      <w:tr w:rsidR="0036389F" w:rsidRPr="007E42E0" w14:paraId="53E0377A" w14:textId="77777777" w:rsidTr="00B90332">
        <w:trPr>
          <w:cantSplit/>
        </w:trPr>
        <w:tc>
          <w:tcPr>
            <w:tcW w:w="1341" w:type="dxa"/>
            <w:tcBorders>
              <w:left w:val="double" w:sz="4" w:space="0" w:color="auto"/>
            </w:tcBorders>
          </w:tcPr>
          <w:p w14:paraId="2AC1BE75"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lastRenderedPageBreak/>
              <w:t>Odpověď:</w:t>
            </w:r>
          </w:p>
        </w:tc>
        <w:tc>
          <w:tcPr>
            <w:tcW w:w="7943" w:type="dxa"/>
            <w:tcBorders>
              <w:right w:val="double" w:sz="4" w:space="0" w:color="auto"/>
            </w:tcBorders>
          </w:tcPr>
          <w:p w14:paraId="65B46053"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705EE20E" w14:textId="77777777" w:rsidTr="00B90332">
        <w:tc>
          <w:tcPr>
            <w:tcW w:w="1341" w:type="dxa"/>
            <w:tcBorders>
              <w:left w:val="double" w:sz="4" w:space="0" w:color="auto"/>
              <w:bottom w:val="double" w:sz="4" w:space="0" w:color="auto"/>
            </w:tcBorders>
          </w:tcPr>
          <w:p w14:paraId="5BBD2FAA"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03DA7FA0" w14:textId="77777777" w:rsidR="0036389F" w:rsidRPr="007E42E0" w:rsidRDefault="0036389F" w:rsidP="002E454F">
            <w:pPr>
              <w:pStyle w:val="Nadpis6"/>
              <w:rPr>
                <w:rFonts w:ascii="Times New Roman" w:hAnsi="Times New Roman"/>
                <w:lang w:val="cs-CZ" w:eastAsia="cs-CZ"/>
              </w:rPr>
            </w:pPr>
          </w:p>
        </w:tc>
      </w:tr>
    </w:tbl>
    <w:p w14:paraId="0313377D" w14:textId="77777777" w:rsidR="0036389F" w:rsidRPr="007E42E0" w:rsidRDefault="0036389F" w:rsidP="002E454F">
      <w:pPr>
        <w:rPr>
          <w:sz w:val="18"/>
          <w:szCs w:val="18"/>
        </w:rPr>
      </w:pPr>
    </w:p>
    <w:p w14:paraId="13446864"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Nouzová signalizace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4A95184B" w14:textId="77777777" w:rsidTr="00B90332">
        <w:trPr>
          <w:cantSplit/>
        </w:trPr>
        <w:tc>
          <w:tcPr>
            <w:tcW w:w="9284" w:type="dxa"/>
            <w:gridSpan w:val="2"/>
            <w:tcBorders>
              <w:top w:val="double" w:sz="4" w:space="0" w:color="auto"/>
              <w:left w:val="double" w:sz="4" w:space="0" w:color="auto"/>
              <w:right w:val="double" w:sz="4" w:space="0" w:color="auto"/>
            </w:tcBorders>
          </w:tcPr>
          <w:p w14:paraId="42657DBA"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Nouzová signalizace: tlačítka umístěná nad každými dveřmi, po stisknutí se spustí přerušovaný zvukový signál u řidiče a rozblikají se tlačítka nouzové signalizace (červeně). Tato signalizace trvá až do otevření dveří.</w:t>
            </w:r>
          </w:p>
        </w:tc>
      </w:tr>
      <w:tr w:rsidR="0036389F" w:rsidRPr="007E42E0" w14:paraId="5945A447" w14:textId="77777777" w:rsidTr="00B90332">
        <w:trPr>
          <w:cantSplit/>
        </w:trPr>
        <w:tc>
          <w:tcPr>
            <w:tcW w:w="1341" w:type="dxa"/>
            <w:tcBorders>
              <w:left w:val="double" w:sz="4" w:space="0" w:color="auto"/>
            </w:tcBorders>
          </w:tcPr>
          <w:p w14:paraId="54D1D946"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11893F14"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44F45FA6" w14:textId="77777777" w:rsidTr="00B90332">
        <w:tc>
          <w:tcPr>
            <w:tcW w:w="1341" w:type="dxa"/>
            <w:tcBorders>
              <w:left w:val="double" w:sz="4" w:space="0" w:color="auto"/>
              <w:bottom w:val="double" w:sz="4" w:space="0" w:color="auto"/>
            </w:tcBorders>
          </w:tcPr>
          <w:p w14:paraId="5FBC129B"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4D22A3D7" w14:textId="77777777" w:rsidR="0036389F" w:rsidRPr="007E42E0" w:rsidRDefault="0036389F" w:rsidP="002E454F">
            <w:pPr>
              <w:pStyle w:val="Nadpis6"/>
              <w:rPr>
                <w:rFonts w:ascii="Times New Roman" w:hAnsi="Times New Roman"/>
                <w:lang w:val="cs-CZ" w:eastAsia="cs-CZ"/>
              </w:rPr>
            </w:pPr>
          </w:p>
        </w:tc>
      </w:tr>
    </w:tbl>
    <w:p w14:paraId="6E063666" w14:textId="77777777" w:rsidR="0036389F" w:rsidRPr="007E42E0" w:rsidRDefault="0036389F" w:rsidP="002E454F">
      <w:pPr>
        <w:rPr>
          <w:sz w:val="18"/>
          <w:szCs w:val="18"/>
        </w:rPr>
      </w:pPr>
    </w:p>
    <w:p w14:paraId="7F61D1C0"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Akustika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54BC2326" w14:textId="77777777" w:rsidTr="00B90332">
        <w:trPr>
          <w:cantSplit/>
        </w:trPr>
        <w:tc>
          <w:tcPr>
            <w:tcW w:w="9284" w:type="dxa"/>
            <w:gridSpan w:val="2"/>
            <w:tcBorders>
              <w:top w:val="double" w:sz="4" w:space="0" w:color="auto"/>
              <w:left w:val="double" w:sz="4" w:space="0" w:color="auto"/>
              <w:right w:val="double" w:sz="4" w:space="0" w:color="auto"/>
            </w:tcBorders>
          </w:tcPr>
          <w:p w14:paraId="66B8A5C3"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Zvuková signalizace při zařazení zpátečky.</w:t>
            </w:r>
          </w:p>
        </w:tc>
      </w:tr>
      <w:tr w:rsidR="0036389F" w:rsidRPr="007E42E0" w14:paraId="7A56D328" w14:textId="77777777" w:rsidTr="00B90332">
        <w:trPr>
          <w:cantSplit/>
        </w:trPr>
        <w:tc>
          <w:tcPr>
            <w:tcW w:w="1341" w:type="dxa"/>
            <w:tcBorders>
              <w:left w:val="double" w:sz="4" w:space="0" w:color="auto"/>
            </w:tcBorders>
          </w:tcPr>
          <w:p w14:paraId="509D4591"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3C82A092"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34A0E50E" w14:textId="77777777" w:rsidTr="00B90332">
        <w:tc>
          <w:tcPr>
            <w:tcW w:w="1341" w:type="dxa"/>
            <w:tcBorders>
              <w:left w:val="double" w:sz="4" w:space="0" w:color="auto"/>
              <w:bottom w:val="double" w:sz="4" w:space="0" w:color="auto"/>
            </w:tcBorders>
          </w:tcPr>
          <w:p w14:paraId="6FEFA8BA"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5828E9DF" w14:textId="77777777" w:rsidR="0036389F" w:rsidRPr="007E42E0" w:rsidRDefault="0036389F" w:rsidP="002E454F">
            <w:pPr>
              <w:pStyle w:val="Nadpis6"/>
              <w:rPr>
                <w:rFonts w:ascii="Times New Roman" w:hAnsi="Times New Roman"/>
                <w:lang w:val="cs-CZ" w:eastAsia="cs-CZ"/>
              </w:rPr>
            </w:pPr>
          </w:p>
        </w:tc>
      </w:tr>
    </w:tbl>
    <w:p w14:paraId="272486DA" w14:textId="77777777" w:rsidR="00A07698" w:rsidRPr="004642B1" w:rsidRDefault="00A07698" w:rsidP="004642B1">
      <w:pPr>
        <w:rPr>
          <w:sz w:val="18"/>
          <w:szCs w:val="18"/>
        </w:rPr>
      </w:pPr>
    </w:p>
    <w:p w14:paraId="1EDDA20A" w14:textId="687DC595" w:rsidR="0036389F" w:rsidRPr="007E42E0" w:rsidRDefault="00A07698" w:rsidP="004642B1">
      <w:pPr>
        <w:pStyle w:val="Odstavecseseznamem"/>
        <w:numPr>
          <w:ilvl w:val="1"/>
          <w:numId w:val="4"/>
        </w:numPr>
        <w:ind w:left="709" w:hanging="709"/>
        <w:rPr>
          <w:b/>
          <w:vanish/>
          <w:sz w:val="18"/>
          <w:szCs w:val="18"/>
        </w:rPr>
      </w:pPr>
      <w:r>
        <w:rPr>
          <w:b/>
          <w:vanish/>
          <w:sz w:val="18"/>
          <w:szCs w:val="18"/>
        </w:rPr>
        <w:t xml:space="preserve">Pracoviště řidiče </w:t>
      </w:r>
    </w:p>
    <w:p w14:paraId="379E0FE2"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Kabina řidiče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5CBE1F74" w14:textId="77777777" w:rsidTr="00B90332">
        <w:trPr>
          <w:cantSplit/>
        </w:trPr>
        <w:tc>
          <w:tcPr>
            <w:tcW w:w="9284" w:type="dxa"/>
            <w:gridSpan w:val="2"/>
            <w:tcBorders>
              <w:top w:val="double" w:sz="4" w:space="0" w:color="auto"/>
              <w:left w:val="double" w:sz="4" w:space="0" w:color="auto"/>
              <w:right w:val="double" w:sz="4" w:space="0" w:color="auto"/>
            </w:tcBorders>
          </w:tcPr>
          <w:p w14:paraId="45D4180F" w14:textId="77777777" w:rsidR="00F9140B"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Pracoviště řidiče je odděleno od prostoru cestujících uzavřenou kabinou s prosklenými dveřmi s okénkem umožňujícím doplňkový prodej.</w:t>
            </w:r>
            <w:r w:rsidR="00F9140B" w:rsidRPr="007E42E0">
              <w:rPr>
                <w:rFonts w:ascii="Times New Roman" w:hAnsi="Times New Roman"/>
                <w:lang w:val="cs-CZ" w:eastAsia="cs-CZ"/>
              </w:rPr>
              <w:t xml:space="preserve"> </w:t>
            </w:r>
          </w:p>
          <w:p w14:paraId="74ABD1CF" w14:textId="77777777" w:rsidR="0036389F" w:rsidRPr="007E42E0" w:rsidRDefault="00F9140B" w:rsidP="002E454F">
            <w:pPr>
              <w:pStyle w:val="Nadpis5"/>
              <w:rPr>
                <w:rFonts w:ascii="Times New Roman" w:hAnsi="Times New Roman"/>
                <w:lang w:val="cs-CZ" w:eastAsia="cs-CZ"/>
              </w:rPr>
            </w:pPr>
            <w:r w:rsidRPr="007E42E0">
              <w:rPr>
                <w:rFonts w:ascii="Times New Roman" w:hAnsi="Times New Roman"/>
                <w:lang w:val="cs-CZ" w:eastAsia="cs-CZ"/>
              </w:rPr>
              <w:t>Na vnitřní stranu stěny za řidičem vylepit schéma ovládacích prvků pracoviště řidiče.</w:t>
            </w:r>
          </w:p>
          <w:p w14:paraId="7E9CF4A5" w14:textId="77777777" w:rsidR="0036389F" w:rsidRPr="007E42E0" w:rsidRDefault="0036389F" w:rsidP="002E454F">
            <w:pPr>
              <w:pStyle w:val="Nadpis6"/>
              <w:rPr>
                <w:rFonts w:ascii="Times New Roman" w:hAnsi="Times New Roman"/>
                <w:lang w:val="cs-CZ" w:eastAsia="cs-CZ"/>
              </w:rPr>
            </w:pPr>
            <w:r w:rsidRPr="007E42E0">
              <w:rPr>
                <w:rFonts w:ascii="Times New Roman" w:hAnsi="Times New Roman"/>
                <w:lang w:val="cs-CZ" w:eastAsia="cs-CZ"/>
              </w:rPr>
              <w:t>Provedení podléhá schválení zadavatele.</w:t>
            </w:r>
          </w:p>
          <w:p w14:paraId="66626748" w14:textId="77777777" w:rsidR="00C114A0" w:rsidRPr="007E42E0" w:rsidRDefault="00C114A0" w:rsidP="00C114A0">
            <w:pPr>
              <w:pStyle w:val="Nadpis5"/>
              <w:rPr>
                <w:rFonts w:ascii="Times New Roman" w:hAnsi="Times New Roman"/>
              </w:rPr>
            </w:pPr>
            <w:r w:rsidRPr="007E42E0">
              <w:rPr>
                <w:rFonts w:ascii="Times New Roman" w:hAnsi="Times New Roman"/>
              </w:rPr>
              <w:t xml:space="preserve">Zásuvka 2xUSB/2A (kombinace standardu USB-A a USB-C) </w:t>
            </w:r>
          </w:p>
          <w:p w14:paraId="68213369" w14:textId="77777777" w:rsidR="00C114A0" w:rsidRPr="007E42E0" w:rsidRDefault="00C114A0" w:rsidP="00C114A0">
            <w:pPr>
              <w:pStyle w:val="Nadpis5"/>
              <w:rPr>
                <w:rFonts w:ascii="Times New Roman" w:hAnsi="Times New Roman"/>
              </w:rPr>
            </w:pPr>
            <w:r w:rsidRPr="007E42E0">
              <w:rPr>
                <w:rFonts w:ascii="Times New Roman" w:hAnsi="Times New Roman"/>
              </w:rPr>
              <w:t>V přední části přístrojové desky zásuvka pro připojení mýtné jednotky, umístění podléhá schválení zadavatele.</w:t>
            </w:r>
          </w:p>
        </w:tc>
      </w:tr>
      <w:tr w:rsidR="0036389F" w:rsidRPr="007E42E0" w14:paraId="4D130336" w14:textId="77777777" w:rsidTr="00B90332">
        <w:trPr>
          <w:cantSplit/>
        </w:trPr>
        <w:tc>
          <w:tcPr>
            <w:tcW w:w="1341" w:type="dxa"/>
            <w:tcBorders>
              <w:left w:val="double" w:sz="4" w:space="0" w:color="auto"/>
            </w:tcBorders>
          </w:tcPr>
          <w:p w14:paraId="04C99CF4"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45970120"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6E896206" w14:textId="77777777" w:rsidTr="00B90332">
        <w:tc>
          <w:tcPr>
            <w:tcW w:w="1341" w:type="dxa"/>
            <w:tcBorders>
              <w:left w:val="double" w:sz="4" w:space="0" w:color="auto"/>
              <w:bottom w:val="double" w:sz="4" w:space="0" w:color="auto"/>
            </w:tcBorders>
          </w:tcPr>
          <w:p w14:paraId="6D6F1F9B"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5B1C7A36" w14:textId="77777777" w:rsidR="0036389F" w:rsidRPr="007E42E0" w:rsidRDefault="0036389F" w:rsidP="002E454F">
            <w:pPr>
              <w:pStyle w:val="Nadpis6"/>
              <w:rPr>
                <w:rFonts w:ascii="Times New Roman" w:hAnsi="Times New Roman"/>
                <w:lang w:val="cs-CZ" w:eastAsia="cs-CZ"/>
              </w:rPr>
            </w:pPr>
          </w:p>
        </w:tc>
      </w:tr>
    </w:tbl>
    <w:p w14:paraId="27827C6A" w14:textId="77777777" w:rsidR="0036389F" w:rsidRPr="007E42E0" w:rsidRDefault="0036389F" w:rsidP="002E454F">
      <w:pPr>
        <w:rPr>
          <w:sz w:val="18"/>
          <w:szCs w:val="18"/>
        </w:rPr>
      </w:pPr>
    </w:p>
    <w:p w14:paraId="53EBA847" w14:textId="77777777" w:rsidR="0036389F" w:rsidRPr="007E42E0" w:rsidRDefault="0036389F" w:rsidP="002E454F">
      <w:pPr>
        <w:pStyle w:val="Podnadpis"/>
        <w:rPr>
          <w:rFonts w:ascii="Times New Roman" w:hAnsi="Times New Roman"/>
          <w:sz w:val="18"/>
          <w:szCs w:val="18"/>
          <w:lang w:val="cs-CZ"/>
        </w:rPr>
      </w:pPr>
      <w:r w:rsidRPr="007E42E0">
        <w:rPr>
          <w:rFonts w:ascii="Times New Roman" w:hAnsi="Times New Roman"/>
          <w:sz w:val="18"/>
          <w:szCs w:val="18"/>
          <w:lang w:val="cs-CZ"/>
        </w:rPr>
        <w:t>Doplňkové topení</w:t>
      </w:r>
    </w:p>
    <w:tbl>
      <w:tblPr>
        <w:tblW w:w="9289"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7943"/>
      </w:tblGrid>
      <w:tr w:rsidR="0036389F" w:rsidRPr="007E42E0" w14:paraId="268C868D" w14:textId="77777777" w:rsidTr="00B90332">
        <w:tc>
          <w:tcPr>
            <w:tcW w:w="9289" w:type="dxa"/>
            <w:gridSpan w:val="2"/>
          </w:tcPr>
          <w:p w14:paraId="12A3875C" w14:textId="77777777" w:rsidR="0036389F" w:rsidRPr="007E42E0" w:rsidRDefault="0005678A" w:rsidP="002E454F">
            <w:pPr>
              <w:pStyle w:val="Nadpis5"/>
              <w:rPr>
                <w:rFonts w:ascii="Times New Roman" w:hAnsi="Times New Roman"/>
              </w:rPr>
            </w:pPr>
            <w:r w:rsidRPr="007E42E0">
              <w:rPr>
                <w:rFonts w:ascii="Times New Roman" w:hAnsi="Times New Roman"/>
                <w:lang w:val="cs-CZ"/>
              </w:rPr>
              <w:t>Standard</w:t>
            </w:r>
            <w:r w:rsidR="005634A8" w:rsidRPr="007E42E0">
              <w:rPr>
                <w:rFonts w:ascii="Times New Roman" w:hAnsi="Times New Roman"/>
                <w:lang w:val="cs-CZ"/>
              </w:rPr>
              <w:t>ní</w:t>
            </w:r>
            <w:r w:rsidRPr="007E42E0">
              <w:rPr>
                <w:rFonts w:ascii="Times New Roman" w:hAnsi="Times New Roman"/>
              </w:rPr>
              <w:t xml:space="preserve"> to</w:t>
            </w:r>
            <w:r w:rsidRPr="007E42E0">
              <w:rPr>
                <w:rFonts w:ascii="Times New Roman" w:hAnsi="Times New Roman"/>
                <w:lang w:val="cs-CZ"/>
              </w:rPr>
              <w:t>pení pracoviště řidiče musí být dime</w:t>
            </w:r>
            <w:r w:rsidR="00CA3C3F" w:rsidRPr="007E42E0">
              <w:rPr>
                <w:rFonts w:ascii="Times New Roman" w:hAnsi="Times New Roman"/>
                <w:lang w:val="cs-CZ"/>
              </w:rPr>
              <w:t>nzováno tak, aby byla</w:t>
            </w:r>
            <w:r w:rsidR="001802D9" w:rsidRPr="007E42E0">
              <w:rPr>
                <w:rFonts w:ascii="Times New Roman" w:hAnsi="Times New Roman"/>
                <w:lang w:val="cs-CZ"/>
              </w:rPr>
              <w:t xml:space="preserve"> zajištěna</w:t>
            </w:r>
            <w:r w:rsidRPr="007E42E0">
              <w:rPr>
                <w:rFonts w:ascii="Times New Roman" w:hAnsi="Times New Roman"/>
                <w:lang w:val="cs-CZ"/>
              </w:rPr>
              <w:t xml:space="preserve"> tepelná </w:t>
            </w:r>
            <w:r w:rsidR="001802D9" w:rsidRPr="007E42E0">
              <w:rPr>
                <w:rFonts w:ascii="Times New Roman" w:hAnsi="Times New Roman"/>
                <w:lang w:val="cs-CZ"/>
              </w:rPr>
              <w:t xml:space="preserve">pohoda pro řidiče, k zajištění je </w:t>
            </w:r>
            <w:r w:rsidRPr="007E42E0">
              <w:rPr>
                <w:rFonts w:ascii="Times New Roman" w:hAnsi="Times New Roman"/>
                <w:lang w:val="cs-CZ"/>
              </w:rPr>
              <w:t>možné využít přídavné teplovodní topení.</w:t>
            </w:r>
          </w:p>
        </w:tc>
      </w:tr>
      <w:tr w:rsidR="0036389F" w:rsidRPr="007E42E0" w14:paraId="704BEF84" w14:textId="77777777" w:rsidTr="00B90332">
        <w:tc>
          <w:tcPr>
            <w:tcW w:w="1346" w:type="dxa"/>
          </w:tcPr>
          <w:p w14:paraId="7812968D"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Pr>
          <w:p w14:paraId="7C269C6D"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4A9544E4" w14:textId="77777777" w:rsidTr="00B90332">
        <w:tc>
          <w:tcPr>
            <w:tcW w:w="1346" w:type="dxa"/>
            <w:tcBorders>
              <w:bottom w:val="double" w:sz="4" w:space="0" w:color="auto"/>
            </w:tcBorders>
          </w:tcPr>
          <w:p w14:paraId="2C3086C7"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tcBorders>
          </w:tcPr>
          <w:p w14:paraId="5CAF4274" w14:textId="77777777" w:rsidR="0036389F" w:rsidRPr="007E42E0" w:rsidRDefault="0036389F" w:rsidP="002E454F">
            <w:pPr>
              <w:pStyle w:val="Zkladntext"/>
              <w:rPr>
                <w:rFonts w:ascii="Times New Roman" w:hAnsi="Times New Roman" w:cs="Times New Roman"/>
              </w:rPr>
            </w:pPr>
          </w:p>
        </w:tc>
      </w:tr>
    </w:tbl>
    <w:p w14:paraId="5B80B61E" w14:textId="77777777" w:rsidR="0036389F" w:rsidRPr="007E42E0" w:rsidRDefault="0036389F" w:rsidP="002E454F">
      <w:pPr>
        <w:pStyle w:val="Podnadpis"/>
        <w:numPr>
          <w:ilvl w:val="0"/>
          <w:numId w:val="0"/>
        </w:numPr>
        <w:rPr>
          <w:rFonts w:ascii="Times New Roman" w:hAnsi="Times New Roman"/>
          <w:sz w:val="18"/>
          <w:szCs w:val="18"/>
          <w:lang w:val="cs-CZ"/>
        </w:rPr>
      </w:pPr>
    </w:p>
    <w:p w14:paraId="73D78E30"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Vnitřní oběh vzduchu v kabině řidiče </w:t>
      </w:r>
      <w:r w:rsidR="004D0D60" w:rsidRPr="007E42E0">
        <w:rPr>
          <w:rFonts w:ascii="Times New Roman" w:hAnsi="Times New Roman"/>
          <w:sz w:val="18"/>
          <w:szCs w:val="18"/>
          <w:lang w:val="cs-CZ"/>
        </w:rPr>
        <w:t>a salonu pro cestující</w:t>
      </w:r>
    </w:p>
    <w:tbl>
      <w:tblPr>
        <w:tblW w:w="9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7943"/>
      </w:tblGrid>
      <w:tr w:rsidR="0036389F" w:rsidRPr="007E42E0" w14:paraId="5B100689" w14:textId="77777777" w:rsidTr="00B90332">
        <w:trPr>
          <w:cantSplit/>
        </w:trPr>
        <w:tc>
          <w:tcPr>
            <w:tcW w:w="9289" w:type="dxa"/>
            <w:gridSpan w:val="2"/>
            <w:tcBorders>
              <w:top w:val="double" w:sz="4" w:space="0" w:color="auto"/>
              <w:left w:val="double" w:sz="4" w:space="0" w:color="auto"/>
              <w:right w:val="double" w:sz="4" w:space="0" w:color="auto"/>
            </w:tcBorders>
          </w:tcPr>
          <w:p w14:paraId="2F76B9DB" w14:textId="77777777" w:rsidR="000D4755"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Kabina řidiče je vybavena zařízením pro ochlazení vzduchu (plnohodnotná klimatizace)chladící výkonu 3000W.</w:t>
            </w:r>
            <w:r w:rsidR="004D0D60" w:rsidRPr="007E42E0">
              <w:rPr>
                <w:rFonts w:ascii="Times New Roman" w:hAnsi="Times New Roman"/>
                <w:lang w:val="cs-CZ" w:eastAsia="cs-CZ"/>
              </w:rPr>
              <w:t xml:space="preserve"> </w:t>
            </w:r>
          </w:p>
          <w:p w14:paraId="78C4C81E" w14:textId="77777777" w:rsidR="000D4755" w:rsidRPr="007E42E0" w:rsidRDefault="000D4755" w:rsidP="000D4755">
            <w:pPr>
              <w:pStyle w:val="Nadpis5"/>
              <w:rPr>
                <w:rFonts w:ascii="Times New Roman" w:hAnsi="Times New Roman"/>
              </w:rPr>
            </w:pPr>
            <w:r w:rsidRPr="007E42E0">
              <w:rPr>
                <w:rFonts w:ascii="Times New Roman" w:hAnsi="Times New Roman"/>
              </w:rPr>
              <w:t>Výdechy klimatizace pro řidiče musí být totožné s výdechy topení a musí být integrovány do přístrojové desky.</w:t>
            </w:r>
          </w:p>
          <w:p w14:paraId="303E24A1" w14:textId="77777777" w:rsidR="0036389F" w:rsidRPr="007E42E0" w:rsidRDefault="004D0D60" w:rsidP="002E454F">
            <w:pPr>
              <w:pStyle w:val="Nadpis5"/>
              <w:rPr>
                <w:rFonts w:ascii="Times New Roman" w:hAnsi="Times New Roman"/>
                <w:lang w:val="cs-CZ" w:eastAsia="cs-CZ"/>
              </w:rPr>
            </w:pPr>
            <w:r w:rsidRPr="007E42E0">
              <w:rPr>
                <w:rFonts w:ascii="Times New Roman" w:hAnsi="Times New Roman"/>
                <w:lang w:val="cs-CZ" w:eastAsia="cs-CZ"/>
              </w:rPr>
              <w:t>Salon pro cestující je vybaven zařízením pro ochlazení vzduchu (plnohodnotná klimatizace) minimální chladící výkon klimatizace v prostoru pro cestující</w:t>
            </w:r>
            <w:r w:rsidR="000A64F5" w:rsidRPr="007E42E0">
              <w:rPr>
                <w:rFonts w:ascii="Times New Roman" w:hAnsi="Times New Roman"/>
                <w:lang w:val="cs-CZ" w:eastAsia="cs-CZ"/>
              </w:rPr>
              <w:t xml:space="preserve"> 2 x</w:t>
            </w:r>
            <w:r w:rsidRPr="007E42E0">
              <w:rPr>
                <w:rFonts w:ascii="Times New Roman" w:hAnsi="Times New Roman"/>
                <w:lang w:val="cs-CZ" w:eastAsia="cs-CZ"/>
              </w:rPr>
              <w:t xml:space="preserve"> 24 kW.</w:t>
            </w:r>
          </w:p>
        </w:tc>
      </w:tr>
      <w:tr w:rsidR="0036389F" w:rsidRPr="007E42E0" w14:paraId="10EA8E28" w14:textId="77777777" w:rsidTr="00B90332">
        <w:trPr>
          <w:cantSplit/>
        </w:trPr>
        <w:tc>
          <w:tcPr>
            <w:tcW w:w="1346" w:type="dxa"/>
            <w:tcBorders>
              <w:left w:val="double" w:sz="4" w:space="0" w:color="auto"/>
            </w:tcBorders>
          </w:tcPr>
          <w:p w14:paraId="10D78BA4"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3814CC33"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7D3E9E62" w14:textId="77777777" w:rsidTr="00B90332">
        <w:tc>
          <w:tcPr>
            <w:tcW w:w="1346" w:type="dxa"/>
            <w:tcBorders>
              <w:left w:val="double" w:sz="4" w:space="0" w:color="auto"/>
              <w:bottom w:val="double" w:sz="4" w:space="0" w:color="auto"/>
            </w:tcBorders>
          </w:tcPr>
          <w:p w14:paraId="115C4EE7"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1D4BBA81" w14:textId="77777777" w:rsidR="0036389F" w:rsidRPr="007E42E0" w:rsidRDefault="0036389F" w:rsidP="002E454F">
            <w:pPr>
              <w:pStyle w:val="Nadpis6"/>
              <w:rPr>
                <w:rFonts w:ascii="Times New Roman" w:hAnsi="Times New Roman"/>
                <w:lang w:val="cs-CZ" w:eastAsia="cs-CZ"/>
              </w:rPr>
            </w:pPr>
          </w:p>
        </w:tc>
      </w:tr>
    </w:tbl>
    <w:p w14:paraId="664F064B" w14:textId="77777777" w:rsidR="0036389F" w:rsidRPr="007E42E0" w:rsidRDefault="0036389F" w:rsidP="002E454F">
      <w:pPr>
        <w:pStyle w:val="Podnadpis"/>
        <w:numPr>
          <w:ilvl w:val="0"/>
          <w:numId w:val="0"/>
        </w:numPr>
        <w:rPr>
          <w:rFonts w:ascii="Times New Roman" w:hAnsi="Times New Roman"/>
          <w:sz w:val="18"/>
          <w:szCs w:val="18"/>
          <w:lang w:val="cs-CZ"/>
        </w:rPr>
      </w:pPr>
    </w:p>
    <w:p w14:paraId="00B14C48"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Sedadlo řidiče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14D6BEA8" w14:textId="77777777" w:rsidTr="00B90332">
        <w:trPr>
          <w:cantSplit/>
        </w:trPr>
        <w:tc>
          <w:tcPr>
            <w:tcW w:w="9284" w:type="dxa"/>
            <w:gridSpan w:val="2"/>
            <w:tcBorders>
              <w:top w:val="double" w:sz="4" w:space="0" w:color="auto"/>
              <w:left w:val="double" w:sz="4" w:space="0" w:color="auto"/>
              <w:right w:val="double" w:sz="4" w:space="0" w:color="auto"/>
            </w:tcBorders>
          </w:tcPr>
          <w:p w14:paraId="2CC82240"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Pneumaticky odpružené výškově i podélně plynule seřiditelné sedadlo řidiče s regulací tlumení pérování, s vyhříváním, s opěrkou hlavy.</w:t>
            </w:r>
            <w:r w:rsidR="000D4755" w:rsidRPr="007E42E0">
              <w:rPr>
                <w:rFonts w:ascii="Times New Roman" w:hAnsi="Times New Roman"/>
                <w:lang w:val="cs-CZ" w:eastAsia="cs-CZ"/>
              </w:rPr>
              <w:t xml:space="preserve"> Nosnost min. 150 kg.</w:t>
            </w:r>
          </w:p>
        </w:tc>
      </w:tr>
      <w:tr w:rsidR="0036389F" w:rsidRPr="007E42E0" w14:paraId="00BAA79C" w14:textId="77777777" w:rsidTr="00B90332">
        <w:trPr>
          <w:cantSplit/>
        </w:trPr>
        <w:tc>
          <w:tcPr>
            <w:tcW w:w="1341" w:type="dxa"/>
            <w:tcBorders>
              <w:left w:val="double" w:sz="4" w:space="0" w:color="auto"/>
              <w:bottom w:val="single" w:sz="4" w:space="0" w:color="auto"/>
            </w:tcBorders>
          </w:tcPr>
          <w:p w14:paraId="0D5CE400"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bottom w:val="single" w:sz="4" w:space="0" w:color="auto"/>
              <w:right w:val="double" w:sz="4" w:space="0" w:color="auto"/>
            </w:tcBorders>
          </w:tcPr>
          <w:p w14:paraId="3FA38F3B"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737BE88B" w14:textId="77777777" w:rsidTr="00B90332">
        <w:tc>
          <w:tcPr>
            <w:tcW w:w="1341" w:type="dxa"/>
            <w:tcBorders>
              <w:left w:val="double" w:sz="4" w:space="0" w:color="auto"/>
              <w:bottom w:val="single" w:sz="12" w:space="0" w:color="auto"/>
            </w:tcBorders>
          </w:tcPr>
          <w:p w14:paraId="13BCCD50"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4D1D2E09" w14:textId="77777777" w:rsidR="0036389F" w:rsidRPr="007E42E0" w:rsidRDefault="0036389F" w:rsidP="002E454F">
            <w:pPr>
              <w:pStyle w:val="Nadpis6"/>
              <w:rPr>
                <w:rFonts w:ascii="Times New Roman" w:hAnsi="Times New Roman"/>
                <w:lang w:val="cs-CZ" w:eastAsia="cs-CZ"/>
              </w:rPr>
            </w:pPr>
          </w:p>
        </w:tc>
      </w:tr>
      <w:tr w:rsidR="0036389F" w:rsidRPr="007E42E0" w14:paraId="3A0AB5BE" w14:textId="77777777" w:rsidTr="00B90332">
        <w:trPr>
          <w:cantSplit/>
        </w:trPr>
        <w:tc>
          <w:tcPr>
            <w:tcW w:w="9284" w:type="dxa"/>
            <w:gridSpan w:val="2"/>
            <w:tcBorders>
              <w:top w:val="single" w:sz="12" w:space="0" w:color="auto"/>
              <w:left w:val="double" w:sz="4" w:space="0" w:color="auto"/>
              <w:right w:val="double" w:sz="4" w:space="0" w:color="auto"/>
            </w:tcBorders>
          </w:tcPr>
          <w:p w14:paraId="739519C6"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Čalounění sedadla řidiče shodné s čalouněním sedadel cestujících.</w:t>
            </w:r>
            <w:r w:rsidR="000D4755" w:rsidRPr="007E42E0">
              <w:rPr>
                <w:rFonts w:ascii="Times New Roman" w:hAnsi="Times New Roman"/>
                <w:lang w:val="cs-CZ" w:eastAsia="cs-CZ"/>
              </w:rPr>
              <w:t xml:space="preserve"> Vzor podléhá schválení zadavatele.</w:t>
            </w:r>
          </w:p>
        </w:tc>
      </w:tr>
      <w:tr w:rsidR="0036389F" w:rsidRPr="007E42E0" w14:paraId="1F425C56" w14:textId="77777777" w:rsidTr="00B90332">
        <w:trPr>
          <w:cantSplit/>
        </w:trPr>
        <w:tc>
          <w:tcPr>
            <w:tcW w:w="1341" w:type="dxa"/>
            <w:tcBorders>
              <w:left w:val="double" w:sz="4" w:space="0" w:color="auto"/>
            </w:tcBorders>
          </w:tcPr>
          <w:p w14:paraId="47EB1AC1"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216E4B10"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3689AFFF" w14:textId="77777777" w:rsidTr="00B90332">
        <w:tc>
          <w:tcPr>
            <w:tcW w:w="1341" w:type="dxa"/>
            <w:tcBorders>
              <w:left w:val="double" w:sz="4" w:space="0" w:color="auto"/>
              <w:bottom w:val="double" w:sz="4" w:space="0" w:color="auto"/>
            </w:tcBorders>
          </w:tcPr>
          <w:p w14:paraId="4FDD1992"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702AD712" w14:textId="77777777" w:rsidR="0036389F" w:rsidRPr="007E42E0" w:rsidRDefault="0036389F" w:rsidP="002E454F">
            <w:pPr>
              <w:pStyle w:val="Nadpis6"/>
              <w:rPr>
                <w:rFonts w:ascii="Times New Roman" w:hAnsi="Times New Roman"/>
                <w:lang w:val="cs-CZ" w:eastAsia="cs-CZ"/>
              </w:rPr>
            </w:pPr>
          </w:p>
        </w:tc>
      </w:tr>
    </w:tbl>
    <w:p w14:paraId="5B319730" w14:textId="77777777" w:rsidR="0036389F" w:rsidRPr="007E42E0" w:rsidRDefault="0036389F" w:rsidP="002E454F">
      <w:pPr>
        <w:rPr>
          <w:sz w:val="18"/>
          <w:szCs w:val="18"/>
        </w:rPr>
      </w:pPr>
    </w:p>
    <w:p w14:paraId="1881E634" w14:textId="77777777" w:rsidR="0036389F" w:rsidRPr="007E42E0" w:rsidRDefault="0036389F" w:rsidP="002E454F">
      <w:pPr>
        <w:pStyle w:val="Podnadpis"/>
        <w:numPr>
          <w:ilvl w:val="2"/>
          <w:numId w:val="10"/>
        </w:numPr>
        <w:rPr>
          <w:rFonts w:ascii="Times New Roman" w:hAnsi="Times New Roman"/>
          <w:sz w:val="18"/>
          <w:szCs w:val="18"/>
        </w:rPr>
      </w:pPr>
      <w:r w:rsidRPr="007E42E0">
        <w:rPr>
          <w:rFonts w:ascii="Times New Roman" w:hAnsi="Times New Roman"/>
          <w:sz w:val="18"/>
          <w:szCs w:val="18"/>
        </w:rPr>
        <w:t xml:space="preserve">Otáčkoměr, záznamové zařízení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69D6E2C8" w14:textId="77777777" w:rsidTr="00B90332">
        <w:trPr>
          <w:cantSplit/>
        </w:trPr>
        <w:tc>
          <w:tcPr>
            <w:tcW w:w="9284" w:type="dxa"/>
            <w:gridSpan w:val="2"/>
            <w:tcBorders>
              <w:top w:val="double" w:sz="4" w:space="0" w:color="auto"/>
              <w:left w:val="double" w:sz="4" w:space="0" w:color="auto"/>
              <w:right w:val="double" w:sz="4" w:space="0" w:color="auto"/>
            </w:tcBorders>
          </w:tcPr>
          <w:p w14:paraId="4A692398"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Pracoviště řidiče autobusu je vybaveno otáčkoměrem motoru.</w:t>
            </w:r>
          </w:p>
          <w:p w14:paraId="3E875BBB" w14:textId="77777777" w:rsidR="0036389F" w:rsidRPr="007E42E0" w:rsidRDefault="0036389F" w:rsidP="000D4755">
            <w:pPr>
              <w:pStyle w:val="Nadpis5"/>
              <w:rPr>
                <w:rFonts w:ascii="Times New Roman" w:hAnsi="Times New Roman"/>
              </w:rPr>
            </w:pPr>
            <w:r w:rsidRPr="007E42E0">
              <w:rPr>
                <w:rFonts w:ascii="Times New Roman" w:hAnsi="Times New Roman"/>
              </w:rPr>
              <w:t>Bez tachografu.</w:t>
            </w:r>
          </w:p>
        </w:tc>
      </w:tr>
      <w:tr w:rsidR="0036389F" w:rsidRPr="007E42E0" w14:paraId="576A7519" w14:textId="77777777" w:rsidTr="00B90332">
        <w:trPr>
          <w:cantSplit/>
        </w:trPr>
        <w:tc>
          <w:tcPr>
            <w:tcW w:w="1341" w:type="dxa"/>
            <w:tcBorders>
              <w:left w:val="double" w:sz="4" w:space="0" w:color="auto"/>
            </w:tcBorders>
          </w:tcPr>
          <w:p w14:paraId="73C7084A"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359605D4"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0F037113" w14:textId="77777777" w:rsidTr="00B90332">
        <w:tc>
          <w:tcPr>
            <w:tcW w:w="1341" w:type="dxa"/>
            <w:tcBorders>
              <w:left w:val="double" w:sz="4" w:space="0" w:color="auto"/>
              <w:bottom w:val="double" w:sz="4" w:space="0" w:color="auto"/>
            </w:tcBorders>
          </w:tcPr>
          <w:p w14:paraId="2A1B2D2E"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6FA1032B" w14:textId="77777777" w:rsidR="0036389F" w:rsidRPr="007E42E0" w:rsidRDefault="0036389F" w:rsidP="002E454F">
            <w:pPr>
              <w:pStyle w:val="Nadpis6"/>
              <w:rPr>
                <w:rFonts w:ascii="Times New Roman" w:hAnsi="Times New Roman"/>
                <w:lang w:val="cs-CZ" w:eastAsia="cs-CZ"/>
              </w:rPr>
            </w:pPr>
          </w:p>
        </w:tc>
      </w:tr>
    </w:tbl>
    <w:p w14:paraId="1215A179" w14:textId="77777777" w:rsidR="0036389F" w:rsidRPr="007E42E0" w:rsidRDefault="0036389F" w:rsidP="002E454F">
      <w:pPr>
        <w:rPr>
          <w:sz w:val="18"/>
          <w:szCs w:val="18"/>
        </w:rPr>
      </w:pPr>
    </w:p>
    <w:p w14:paraId="62E061F1"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Zpětná zrcátka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2"/>
        <w:gridCol w:w="7942"/>
      </w:tblGrid>
      <w:tr w:rsidR="0036389F" w:rsidRPr="007E42E0" w14:paraId="6B91D864" w14:textId="77777777" w:rsidTr="00B90332">
        <w:trPr>
          <w:cantSplit/>
        </w:trPr>
        <w:tc>
          <w:tcPr>
            <w:tcW w:w="9284" w:type="dxa"/>
            <w:gridSpan w:val="2"/>
            <w:tcBorders>
              <w:top w:val="double" w:sz="4" w:space="0" w:color="auto"/>
              <w:left w:val="double" w:sz="4" w:space="0" w:color="auto"/>
              <w:right w:val="double" w:sz="4" w:space="0" w:color="auto"/>
            </w:tcBorders>
          </w:tcPr>
          <w:p w14:paraId="551A433A" w14:textId="77777777" w:rsidR="0036389F" w:rsidRPr="007E42E0" w:rsidRDefault="0036389F" w:rsidP="002E454F">
            <w:pPr>
              <w:pStyle w:val="Nadpis5"/>
              <w:rPr>
                <w:rFonts w:ascii="Times New Roman" w:hAnsi="Times New Roman"/>
                <w:strike/>
                <w:lang w:val="cs-CZ" w:eastAsia="cs-CZ"/>
              </w:rPr>
            </w:pPr>
            <w:r w:rsidRPr="007E42E0">
              <w:rPr>
                <w:rFonts w:ascii="Times New Roman" w:hAnsi="Times New Roman"/>
                <w:lang w:val="cs-CZ" w:eastAsia="cs-CZ"/>
              </w:rPr>
              <w:t xml:space="preserve">Pravé vnější zpětné zrcátko umístit tak, aby bylo vidět zvenku na zadní dveře při otevřených předních dveřích. </w:t>
            </w:r>
          </w:p>
        </w:tc>
      </w:tr>
      <w:tr w:rsidR="0036389F" w:rsidRPr="007E42E0" w14:paraId="64B6C345" w14:textId="77777777" w:rsidTr="00B90332">
        <w:trPr>
          <w:cantSplit/>
        </w:trPr>
        <w:tc>
          <w:tcPr>
            <w:tcW w:w="1342" w:type="dxa"/>
            <w:tcBorders>
              <w:left w:val="double" w:sz="4" w:space="0" w:color="auto"/>
              <w:bottom w:val="single" w:sz="4" w:space="0" w:color="auto"/>
            </w:tcBorders>
          </w:tcPr>
          <w:p w14:paraId="552769BD"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2" w:type="dxa"/>
            <w:tcBorders>
              <w:bottom w:val="single" w:sz="4" w:space="0" w:color="auto"/>
              <w:right w:val="double" w:sz="4" w:space="0" w:color="auto"/>
            </w:tcBorders>
          </w:tcPr>
          <w:p w14:paraId="641069C6"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3601EBC1" w14:textId="77777777" w:rsidTr="00B90332">
        <w:tc>
          <w:tcPr>
            <w:tcW w:w="1342" w:type="dxa"/>
            <w:tcBorders>
              <w:left w:val="double" w:sz="4" w:space="0" w:color="auto"/>
              <w:bottom w:val="single" w:sz="12" w:space="0" w:color="auto"/>
            </w:tcBorders>
          </w:tcPr>
          <w:p w14:paraId="526E0EF3"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2" w:type="dxa"/>
            <w:tcBorders>
              <w:bottom w:val="single" w:sz="12" w:space="0" w:color="auto"/>
              <w:right w:val="double" w:sz="4" w:space="0" w:color="auto"/>
            </w:tcBorders>
          </w:tcPr>
          <w:p w14:paraId="634054CB" w14:textId="77777777" w:rsidR="0036389F" w:rsidRPr="007E42E0" w:rsidRDefault="0036389F" w:rsidP="002E454F">
            <w:pPr>
              <w:pStyle w:val="Nadpis6"/>
              <w:rPr>
                <w:rFonts w:ascii="Times New Roman" w:hAnsi="Times New Roman"/>
                <w:lang w:val="cs-CZ" w:eastAsia="cs-CZ"/>
              </w:rPr>
            </w:pPr>
          </w:p>
        </w:tc>
      </w:tr>
      <w:tr w:rsidR="0036389F" w:rsidRPr="007E42E0" w14:paraId="51662FCA" w14:textId="77777777" w:rsidTr="00B90332">
        <w:trPr>
          <w:cantSplit/>
        </w:trPr>
        <w:tc>
          <w:tcPr>
            <w:tcW w:w="9284" w:type="dxa"/>
            <w:gridSpan w:val="2"/>
            <w:tcBorders>
              <w:top w:val="single" w:sz="12" w:space="0" w:color="auto"/>
              <w:left w:val="double" w:sz="4" w:space="0" w:color="auto"/>
              <w:right w:val="double" w:sz="4" w:space="0" w:color="auto"/>
            </w:tcBorders>
          </w:tcPr>
          <w:p w14:paraId="02BE1632"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Obě vnější zpětná zrcátka jsou vyhřívaná a ovládaná elektricky.</w:t>
            </w:r>
          </w:p>
        </w:tc>
      </w:tr>
      <w:tr w:rsidR="0036389F" w:rsidRPr="007E42E0" w14:paraId="409B6282" w14:textId="77777777" w:rsidTr="00B90332">
        <w:trPr>
          <w:cantSplit/>
        </w:trPr>
        <w:tc>
          <w:tcPr>
            <w:tcW w:w="1342" w:type="dxa"/>
            <w:tcBorders>
              <w:left w:val="double" w:sz="4" w:space="0" w:color="auto"/>
              <w:bottom w:val="single" w:sz="4" w:space="0" w:color="auto"/>
            </w:tcBorders>
          </w:tcPr>
          <w:p w14:paraId="584437FE"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lastRenderedPageBreak/>
              <w:t>Odpověď:</w:t>
            </w:r>
          </w:p>
        </w:tc>
        <w:tc>
          <w:tcPr>
            <w:tcW w:w="7942" w:type="dxa"/>
            <w:tcBorders>
              <w:bottom w:val="single" w:sz="4" w:space="0" w:color="auto"/>
              <w:right w:val="double" w:sz="4" w:space="0" w:color="auto"/>
            </w:tcBorders>
          </w:tcPr>
          <w:p w14:paraId="4C24F36C"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7EC2B5D9" w14:textId="77777777" w:rsidTr="00B90332">
        <w:tc>
          <w:tcPr>
            <w:tcW w:w="1342" w:type="dxa"/>
            <w:tcBorders>
              <w:left w:val="double" w:sz="4" w:space="0" w:color="auto"/>
              <w:bottom w:val="single" w:sz="12" w:space="0" w:color="auto"/>
            </w:tcBorders>
          </w:tcPr>
          <w:p w14:paraId="241EDAC3"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2" w:type="dxa"/>
            <w:tcBorders>
              <w:bottom w:val="single" w:sz="12" w:space="0" w:color="auto"/>
              <w:right w:val="double" w:sz="4" w:space="0" w:color="auto"/>
            </w:tcBorders>
          </w:tcPr>
          <w:p w14:paraId="4EBB33E5" w14:textId="77777777" w:rsidR="0036389F" w:rsidRPr="007E42E0" w:rsidRDefault="0036389F" w:rsidP="002E454F">
            <w:pPr>
              <w:pStyle w:val="Nadpis6"/>
              <w:rPr>
                <w:rFonts w:ascii="Times New Roman" w:hAnsi="Times New Roman"/>
                <w:lang w:val="cs-CZ" w:eastAsia="cs-CZ"/>
              </w:rPr>
            </w:pPr>
          </w:p>
        </w:tc>
      </w:tr>
      <w:tr w:rsidR="0036389F" w:rsidRPr="007E42E0" w14:paraId="0E2155A8" w14:textId="77777777" w:rsidTr="00B90332">
        <w:tblPrEx>
          <w:tblBorders>
            <w:top w:val="double" w:sz="4" w:space="0" w:color="auto"/>
            <w:left w:val="double" w:sz="4" w:space="0" w:color="auto"/>
            <w:bottom w:val="double" w:sz="4" w:space="0" w:color="auto"/>
            <w:right w:val="double" w:sz="4" w:space="0" w:color="auto"/>
          </w:tblBorders>
        </w:tblPrEx>
        <w:tc>
          <w:tcPr>
            <w:tcW w:w="9284" w:type="dxa"/>
            <w:gridSpan w:val="2"/>
            <w:tcBorders>
              <w:top w:val="single" w:sz="12" w:space="0" w:color="auto"/>
              <w:bottom w:val="single" w:sz="4" w:space="0" w:color="auto"/>
            </w:tcBorders>
          </w:tcPr>
          <w:p w14:paraId="0EC747FC"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Vnitřní zpětné zrcátko (nebo zrcátka) umístit tak, aby zajišťovalo/-a dobrý výhled z místa řidiče do prostoru cestujících a na dveře při jejich otevření.</w:t>
            </w:r>
          </w:p>
        </w:tc>
      </w:tr>
      <w:tr w:rsidR="0036389F" w:rsidRPr="007E42E0" w14:paraId="2B744AD8" w14:textId="77777777" w:rsidTr="00B90332">
        <w:tblPrEx>
          <w:tblBorders>
            <w:top w:val="double" w:sz="4" w:space="0" w:color="auto"/>
            <w:left w:val="double" w:sz="4" w:space="0" w:color="auto"/>
            <w:bottom w:val="double" w:sz="4" w:space="0" w:color="auto"/>
            <w:right w:val="double" w:sz="4" w:space="0" w:color="auto"/>
          </w:tblBorders>
        </w:tblPrEx>
        <w:tc>
          <w:tcPr>
            <w:tcW w:w="1342" w:type="dxa"/>
            <w:tcBorders>
              <w:top w:val="single" w:sz="4" w:space="0" w:color="auto"/>
              <w:bottom w:val="single" w:sz="4" w:space="0" w:color="auto"/>
            </w:tcBorders>
          </w:tcPr>
          <w:p w14:paraId="2FDFCFF8"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2" w:type="dxa"/>
            <w:tcBorders>
              <w:top w:val="single" w:sz="4" w:space="0" w:color="auto"/>
              <w:bottom w:val="single" w:sz="4" w:space="0" w:color="auto"/>
            </w:tcBorders>
          </w:tcPr>
          <w:p w14:paraId="383A30F0"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1F12034D" w14:textId="77777777" w:rsidTr="00B90332">
        <w:tblPrEx>
          <w:tblBorders>
            <w:top w:val="double" w:sz="4" w:space="0" w:color="auto"/>
            <w:left w:val="double" w:sz="4" w:space="0" w:color="auto"/>
            <w:bottom w:val="double" w:sz="4" w:space="0" w:color="auto"/>
            <w:right w:val="double" w:sz="4" w:space="0" w:color="auto"/>
          </w:tblBorders>
        </w:tblPrEx>
        <w:tc>
          <w:tcPr>
            <w:tcW w:w="1342" w:type="dxa"/>
            <w:tcBorders>
              <w:top w:val="single" w:sz="4" w:space="0" w:color="auto"/>
              <w:bottom w:val="double" w:sz="4" w:space="0" w:color="auto"/>
            </w:tcBorders>
          </w:tcPr>
          <w:p w14:paraId="27680A46"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2" w:type="dxa"/>
            <w:tcBorders>
              <w:top w:val="single" w:sz="4" w:space="0" w:color="auto"/>
              <w:bottom w:val="double" w:sz="4" w:space="0" w:color="auto"/>
            </w:tcBorders>
          </w:tcPr>
          <w:p w14:paraId="5D5EF60C" w14:textId="77777777" w:rsidR="0036389F" w:rsidRPr="007E42E0" w:rsidRDefault="0036389F" w:rsidP="002E454F">
            <w:pPr>
              <w:pStyle w:val="Nadpis6"/>
              <w:rPr>
                <w:rFonts w:ascii="Times New Roman" w:hAnsi="Times New Roman"/>
                <w:lang w:val="cs-CZ" w:eastAsia="cs-CZ"/>
              </w:rPr>
            </w:pPr>
          </w:p>
        </w:tc>
      </w:tr>
      <w:tr w:rsidR="0036389F" w:rsidRPr="007E42E0" w14:paraId="7DD3893A" w14:textId="77777777" w:rsidTr="00B90332">
        <w:tblPrEx>
          <w:tblBorders>
            <w:top w:val="double" w:sz="4" w:space="0" w:color="auto"/>
            <w:left w:val="double" w:sz="4" w:space="0" w:color="auto"/>
            <w:bottom w:val="double" w:sz="4" w:space="0" w:color="auto"/>
            <w:right w:val="double" w:sz="4" w:space="0" w:color="auto"/>
          </w:tblBorders>
        </w:tblPrEx>
        <w:tc>
          <w:tcPr>
            <w:tcW w:w="9284" w:type="dxa"/>
            <w:gridSpan w:val="2"/>
            <w:tcBorders>
              <w:top w:val="single" w:sz="12" w:space="0" w:color="auto"/>
              <w:bottom w:val="single" w:sz="4" w:space="0" w:color="auto"/>
            </w:tcBorders>
          </w:tcPr>
          <w:p w14:paraId="11156BC1"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Možnost mytí autobusu v automatických rotačních kartáčových myčkách s nasazenými zpětnými zrcátky.</w:t>
            </w:r>
          </w:p>
        </w:tc>
      </w:tr>
      <w:tr w:rsidR="0036389F" w:rsidRPr="007E42E0" w14:paraId="44FE2958" w14:textId="77777777" w:rsidTr="00B90332">
        <w:tblPrEx>
          <w:tblBorders>
            <w:top w:val="double" w:sz="4" w:space="0" w:color="auto"/>
            <w:left w:val="double" w:sz="4" w:space="0" w:color="auto"/>
            <w:bottom w:val="double" w:sz="4" w:space="0" w:color="auto"/>
            <w:right w:val="double" w:sz="4" w:space="0" w:color="auto"/>
          </w:tblBorders>
        </w:tblPrEx>
        <w:tc>
          <w:tcPr>
            <w:tcW w:w="1342" w:type="dxa"/>
            <w:tcBorders>
              <w:top w:val="single" w:sz="4" w:space="0" w:color="auto"/>
              <w:bottom w:val="single" w:sz="4" w:space="0" w:color="auto"/>
            </w:tcBorders>
          </w:tcPr>
          <w:p w14:paraId="3744662A"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2" w:type="dxa"/>
            <w:tcBorders>
              <w:top w:val="single" w:sz="4" w:space="0" w:color="auto"/>
              <w:bottom w:val="single" w:sz="4" w:space="0" w:color="auto"/>
            </w:tcBorders>
          </w:tcPr>
          <w:p w14:paraId="561028E8"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2A4AAAED" w14:textId="77777777" w:rsidTr="00B90332">
        <w:tblPrEx>
          <w:tblBorders>
            <w:top w:val="double" w:sz="4" w:space="0" w:color="auto"/>
            <w:left w:val="double" w:sz="4" w:space="0" w:color="auto"/>
            <w:bottom w:val="double" w:sz="4" w:space="0" w:color="auto"/>
            <w:right w:val="double" w:sz="4" w:space="0" w:color="auto"/>
          </w:tblBorders>
        </w:tblPrEx>
        <w:tc>
          <w:tcPr>
            <w:tcW w:w="1342" w:type="dxa"/>
            <w:tcBorders>
              <w:top w:val="single" w:sz="4" w:space="0" w:color="auto"/>
              <w:bottom w:val="double" w:sz="4" w:space="0" w:color="auto"/>
            </w:tcBorders>
          </w:tcPr>
          <w:p w14:paraId="6584DF5F"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2" w:type="dxa"/>
            <w:tcBorders>
              <w:top w:val="single" w:sz="4" w:space="0" w:color="auto"/>
              <w:bottom w:val="double" w:sz="4" w:space="0" w:color="auto"/>
            </w:tcBorders>
          </w:tcPr>
          <w:p w14:paraId="357A2783" w14:textId="77777777" w:rsidR="0036389F" w:rsidRPr="007E42E0" w:rsidRDefault="0036389F" w:rsidP="002E454F">
            <w:pPr>
              <w:pStyle w:val="Nadpis6"/>
              <w:rPr>
                <w:rFonts w:ascii="Times New Roman" w:hAnsi="Times New Roman"/>
                <w:lang w:val="cs-CZ" w:eastAsia="cs-CZ"/>
              </w:rPr>
            </w:pPr>
          </w:p>
        </w:tc>
      </w:tr>
    </w:tbl>
    <w:p w14:paraId="0D8C13E0" w14:textId="77777777" w:rsidR="0036389F" w:rsidRPr="007E42E0" w:rsidRDefault="0036389F" w:rsidP="002E454F">
      <w:pPr>
        <w:rPr>
          <w:sz w:val="18"/>
          <w:szCs w:val="18"/>
        </w:rPr>
      </w:pPr>
    </w:p>
    <w:p w14:paraId="51E340AE"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Ovládání dveří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12AEEAA5" w14:textId="77777777" w:rsidTr="00B90332">
        <w:trPr>
          <w:cantSplit/>
        </w:trPr>
        <w:tc>
          <w:tcPr>
            <w:tcW w:w="9284" w:type="dxa"/>
            <w:gridSpan w:val="2"/>
            <w:tcBorders>
              <w:top w:val="double" w:sz="4" w:space="0" w:color="auto"/>
              <w:left w:val="double" w:sz="4" w:space="0" w:color="auto"/>
              <w:right w:val="double" w:sz="4" w:space="0" w:color="auto"/>
            </w:tcBorders>
          </w:tcPr>
          <w:p w14:paraId="163537EB"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Všechny ovládací prvky dveří včetně signalizace a kontrolek musí být umístěny na jednom místě v kabině řidiče tak, aby mohly být ovládány pravou rukou řidiče, a musí být dostupné beze změny polohy těla řidiče. Ovládání dveří: dva nezávislé ovládače – jeden pro obě křídla předních dveří a druhý pro ostatní dveře.</w:t>
            </w:r>
          </w:p>
        </w:tc>
      </w:tr>
      <w:tr w:rsidR="0036389F" w:rsidRPr="007E42E0" w14:paraId="48184DD1" w14:textId="77777777" w:rsidTr="00B90332">
        <w:trPr>
          <w:cantSplit/>
        </w:trPr>
        <w:tc>
          <w:tcPr>
            <w:tcW w:w="1341" w:type="dxa"/>
            <w:tcBorders>
              <w:left w:val="double" w:sz="4" w:space="0" w:color="auto"/>
              <w:bottom w:val="single" w:sz="4" w:space="0" w:color="auto"/>
            </w:tcBorders>
          </w:tcPr>
          <w:p w14:paraId="5B6C7F3A"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bottom w:val="single" w:sz="4" w:space="0" w:color="auto"/>
              <w:right w:val="double" w:sz="4" w:space="0" w:color="auto"/>
            </w:tcBorders>
          </w:tcPr>
          <w:p w14:paraId="6C59B241"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3494D453" w14:textId="77777777" w:rsidTr="00B90332">
        <w:tc>
          <w:tcPr>
            <w:tcW w:w="1341" w:type="dxa"/>
            <w:tcBorders>
              <w:left w:val="double" w:sz="4" w:space="0" w:color="auto"/>
              <w:bottom w:val="single" w:sz="12" w:space="0" w:color="auto"/>
            </w:tcBorders>
          </w:tcPr>
          <w:p w14:paraId="676E1B79"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0620D4EA" w14:textId="77777777" w:rsidR="0036389F" w:rsidRPr="007E42E0" w:rsidRDefault="0036389F" w:rsidP="002E454F">
            <w:pPr>
              <w:pStyle w:val="Nadpis6"/>
              <w:rPr>
                <w:rFonts w:ascii="Times New Roman" w:hAnsi="Times New Roman"/>
                <w:lang w:val="cs-CZ" w:eastAsia="cs-CZ"/>
              </w:rPr>
            </w:pPr>
          </w:p>
        </w:tc>
      </w:tr>
      <w:tr w:rsidR="0036389F" w:rsidRPr="007E42E0" w14:paraId="06A2DCF6" w14:textId="77777777" w:rsidTr="00B90332">
        <w:trPr>
          <w:cantSplit/>
        </w:trPr>
        <w:tc>
          <w:tcPr>
            <w:tcW w:w="9284" w:type="dxa"/>
            <w:gridSpan w:val="2"/>
            <w:tcBorders>
              <w:top w:val="single" w:sz="12" w:space="0" w:color="auto"/>
              <w:left w:val="double" w:sz="4" w:space="0" w:color="auto"/>
              <w:right w:val="double" w:sz="4" w:space="0" w:color="auto"/>
            </w:tcBorders>
          </w:tcPr>
          <w:p w14:paraId="4CA23A49"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Nouzové otevírání dveří zvenku i zevnitř musí být zajištěno proti neúmyslné manipulaci ochranným krytem.</w:t>
            </w:r>
          </w:p>
        </w:tc>
      </w:tr>
      <w:tr w:rsidR="0036389F" w:rsidRPr="007E42E0" w14:paraId="3DB9EB05" w14:textId="77777777" w:rsidTr="00B90332">
        <w:trPr>
          <w:cantSplit/>
        </w:trPr>
        <w:tc>
          <w:tcPr>
            <w:tcW w:w="1341" w:type="dxa"/>
            <w:tcBorders>
              <w:left w:val="double" w:sz="4" w:space="0" w:color="auto"/>
              <w:bottom w:val="single" w:sz="4" w:space="0" w:color="auto"/>
            </w:tcBorders>
          </w:tcPr>
          <w:p w14:paraId="3103860F"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bottom w:val="single" w:sz="4" w:space="0" w:color="auto"/>
              <w:right w:val="double" w:sz="4" w:space="0" w:color="auto"/>
            </w:tcBorders>
          </w:tcPr>
          <w:p w14:paraId="6F3ACC3B"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49374E77" w14:textId="77777777" w:rsidTr="00B90332">
        <w:trPr>
          <w:cantSplit/>
        </w:trPr>
        <w:tc>
          <w:tcPr>
            <w:tcW w:w="1341" w:type="dxa"/>
            <w:tcBorders>
              <w:left w:val="double" w:sz="4" w:space="0" w:color="auto"/>
              <w:bottom w:val="single" w:sz="12" w:space="0" w:color="auto"/>
            </w:tcBorders>
          </w:tcPr>
          <w:p w14:paraId="2079F4C3"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01AF9D6F" w14:textId="77777777" w:rsidR="0036389F" w:rsidRPr="007E42E0" w:rsidRDefault="0036389F" w:rsidP="002E454F">
            <w:pPr>
              <w:pStyle w:val="Nadpis6"/>
              <w:rPr>
                <w:rFonts w:ascii="Times New Roman" w:hAnsi="Times New Roman"/>
                <w:lang w:val="cs-CZ" w:eastAsia="cs-CZ"/>
              </w:rPr>
            </w:pPr>
          </w:p>
        </w:tc>
      </w:tr>
      <w:tr w:rsidR="0036389F" w:rsidRPr="007E42E0" w14:paraId="07483FAC" w14:textId="77777777" w:rsidTr="00B90332">
        <w:tblPrEx>
          <w:tblBorders>
            <w:top w:val="double" w:sz="4" w:space="0" w:color="auto"/>
            <w:left w:val="double" w:sz="4" w:space="0" w:color="auto"/>
            <w:bottom w:val="double" w:sz="4" w:space="0" w:color="auto"/>
            <w:right w:val="double" w:sz="4" w:space="0" w:color="auto"/>
          </w:tblBorders>
        </w:tblPrEx>
        <w:tc>
          <w:tcPr>
            <w:tcW w:w="9284" w:type="dxa"/>
            <w:gridSpan w:val="2"/>
            <w:tcBorders>
              <w:top w:val="single" w:sz="12" w:space="0" w:color="auto"/>
              <w:bottom w:val="single" w:sz="4" w:space="0" w:color="auto"/>
            </w:tcBorders>
          </w:tcPr>
          <w:p w14:paraId="69CA0C56"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Venkovní tlačítko v přední části pro přístup řidiče do vozu musí být umístěno nebo chráněno proti povětrnostním vlivům s cílem dosažení garantované životnosti vozidla.</w:t>
            </w:r>
          </w:p>
        </w:tc>
      </w:tr>
      <w:tr w:rsidR="0036389F" w:rsidRPr="007E42E0" w14:paraId="19027970" w14:textId="77777777" w:rsidTr="00B90332">
        <w:tblPrEx>
          <w:tblBorders>
            <w:top w:val="double" w:sz="4" w:space="0" w:color="auto"/>
            <w:left w:val="double" w:sz="4" w:space="0" w:color="auto"/>
            <w:bottom w:val="double" w:sz="4" w:space="0" w:color="auto"/>
            <w:right w:val="double" w:sz="4" w:space="0" w:color="auto"/>
          </w:tblBorders>
        </w:tblPrEx>
        <w:tc>
          <w:tcPr>
            <w:tcW w:w="1341" w:type="dxa"/>
            <w:tcBorders>
              <w:top w:val="single" w:sz="4" w:space="0" w:color="auto"/>
              <w:bottom w:val="single" w:sz="4" w:space="0" w:color="auto"/>
            </w:tcBorders>
          </w:tcPr>
          <w:p w14:paraId="79BF69B2"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top w:val="single" w:sz="4" w:space="0" w:color="auto"/>
              <w:bottom w:val="single" w:sz="4" w:space="0" w:color="auto"/>
            </w:tcBorders>
          </w:tcPr>
          <w:p w14:paraId="3F46C50E"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54E61AD7" w14:textId="77777777" w:rsidTr="00B90332">
        <w:tblPrEx>
          <w:tblBorders>
            <w:top w:val="double" w:sz="4" w:space="0" w:color="auto"/>
            <w:left w:val="double" w:sz="4" w:space="0" w:color="auto"/>
            <w:bottom w:val="double" w:sz="4" w:space="0" w:color="auto"/>
            <w:right w:val="double" w:sz="4" w:space="0" w:color="auto"/>
          </w:tblBorders>
        </w:tblPrEx>
        <w:tc>
          <w:tcPr>
            <w:tcW w:w="1341" w:type="dxa"/>
            <w:tcBorders>
              <w:top w:val="single" w:sz="4" w:space="0" w:color="auto"/>
            </w:tcBorders>
          </w:tcPr>
          <w:p w14:paraId="0EF97EE1"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top w:val="single" w:sz="4" w:space="0" w:color="auto"/>
            </w:tcBorders>
          </w:tcPr>
          <w:p w14:paraId="14853244" w14:textId="77777777" w:rsidR="0036389F" w:rsidRPr="007E42E0" w:rsidRDefault="0036389F" w:rsidP="002E454F">
            <w:pPr>
              <w:pStyle w:val="Nadpis6"/>
              <w:rPr>
                <w:rFonts w:ascii="Times New Roman" w:hAnsi="Times New Roman"/>
                <w:lang w:val="cs-CZ" w:eastAsia="cs-CZ"/>
              </w:rPr>
            </w:pPr>
          </w:p>
        </w:tc>
      </w:tr>
    </w:tbl>
    <w:p w14:paraId="1AA09688" w14:textId="77777777" w:rsidR="0036389F" w:rsidRPr="007E42E0" w:rsidRDefault="0036389F" w:rsidP="002E454F">
      <w:pPr>
        <w:rPr>
          <w:sz w:val="18"/>
          <w:szCs w:val="18"/>
        </w:rPr>
      </w:pPr>
    </w:p>
    <w:p w14:paraId="1DBB8C84"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Přístrojová deska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0CC8919E" w14:textId="77777777" w:rsidTr="00B90332">
        <w:trPr>
          <w:cantSplit/>
        </w:trPr>
        <w:tc>
          <w:tcPr>
            <w:tcW w:w="9284" w:type="dxa"/>
            <w:gridSpan w:val="2"/>
            <w:tcBorders>
              <w:top w:val="double" w:sz="4" w:space="0" w:color="auto"/>
              <w:left w:val="double" w:sz="4" w:space="0" w:color="auto"/>
              <w:right w:val="double" w:sz="4" w:space="0" w:color="auto"/>
            </w:tcBorders>
          </w:tcPr>
          <w:p w14:paraId="3F0A64C4"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Akustická signalizace funkce směrových světel.</w:t>
            </w:r>
          </w:p>
        </w:tc>
      </w:tr>
      <w:tr w:rsidR="0036389F" w:rsidRPr="007E42E0" w14:paraId="5188B12F" w14:textId="77777777" w:rsidTr="00B90332">
        <w:trPr>
          <w:cantSplit/>
        </w:trPr>
        <w:tc>
          <w:tcPr>
            <w:tcW w:w="1341" w:type="dxa"/>
            <w:tcBorders>
              <w:left w:val="double" w:sz="4" w:space="0" w:color="auto"/>
              <w:bottom w:val="single" w:sz="4" w:space="0" w:color="auto"/>
            </w:tcBorders>
          </w:tcPr>
          <w:p w14:paraId="058708C8"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bottom w:val="single" w:sz="4" w:space="0" w:color="auto"/>
              <w:right w:val="double" w:sz="4" w:space="0" w:color="auto"/>
            </w:tcBorders>
          </w:tcPr>
          <w:p w14:paraId="2868A4D8"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3CAA87BE" w14:textId="77777777" w:rsidTr="00B90332">
        <w:tc>
          <w:tcPr>
            <w:tcW w:w="1341" w:type="dxa"/>
            <w:tcBorders>
              <w:left w:val="double" w:sz="4" w:space="0" w:color="auto"/>
              <w:bottom w:val="single" w:sz="12" w:space="0" w:color="auto"/>
            </w:tcBorders>
          </w:tcPr>
          <w:p w14:paraId="04023331"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63728D7B" w14:textId="77777777" w:rsidR="0036389F" w:rsidRPr="007E42E0" w:rsidRDefault="0036389F" w:rsidP="002E454F">
            <w:pPr>
              <w:pStyle w:val="Nadpis6"/>
              <w:rPr>
                <w:rFonts w:ascii="Times New Roman" w:hAnsi="Times New Roman"/>
                <w:lang w:val="cs-CZ" w:eastAsia="cs-CZ"/>
              </w:rPr>
            </w:pPr>
          </w:p>
        </w:tc>
      </w:tr>
      <w:tr w:rsidR="0036389F" w:rsidRPr="007E42E0" w14:paraId="5B228202" w14:textId="77777777" w:rsidTr="00B90332">
        <w:trPr>
          <w:cantSplit/>
        </w:trPr>
        <w:tc>
          <w:tcPr>
            <w:tcW w:w="9284" w:type="dxa"/>
            <w:gridSpan w:val="2"/>
            <w:tcBorders>
              <w:top w:val="single" w:sz="12" w:space="0" w:color="auto"/>
              <w:left w:val="double" w:sz="4" w:space="0" w:color="auto"/>
              <w:right w:val="double" w:sz="4" w:space="0" w:color="auto"/>
            </w:tcBorders>
          </w:tcPr>
          <w:p w14:paraId="7526589D"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Regulovatelná intenzita osvětlení přístrojů.</w:t>
            </w:r>
          </w:p>
        </w:tc>
      </w:tr>
      <w:tr w:rsidR="0036389F" w:rsidRPr="007E42E0" w14:paraId="468FF74B" w14:textId="77777777" w:rsidTr="00B90332">
        <w:trPr>
          <w:cantSplit/>
        </w:trPr>
        <w:tc>
          <w:tcPr>
            <w:tcW w:w="1341" w:type="dxa"/>
            <w:tcBorders>
              <w:left w:val="double" w:sz="4" w:space="0" w:color="auto"/>
              <w:bottom w:val="single" w:sz="4" w:space="0" w:color="auto"/>
            </w:tcBorders>
          </w:tcPr>
          <w:p w14:paraId="55E2740C"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bottom w:val="single" w:sz="4" w:space="0" w:color="auto"/>
              <w:right w:val="double" w:sz="4" w:space="0" w:color="auto"/>
            </w:tcBorders>
          </w:tcPr>
          <w:p w14:paraId="6B8ACAB8"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088A34D0" w14:textId="77777777" w:rsidTr="00B90332">
        <w:tc>
          <w:tcPr>
            <w:tcW w:w="1341" w:type="dxa"/>
            <w:tcBorders>
              <w:left w:val="double" w:sz="4" w:space="0" w:color="auto"/>
              <w:bottom w:val="single" w:sz="12" w:space="0" w:color="auto"/>
            </w:tcBorders>
          </w:tcPr>
          <w:p w14:paraId="1C0EDB3B"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00FD17E4" w14:textId="77777777" w:rsidR="0036389F" w:rsidRPr="007E42E0" w:rsidRDefault="0036389F" w:rsidP="002E454F">
            <w:pPr>
              <w:pStyle w:val="Nadpis6"/>
              <w:rPr>
                <w:rFonts w:ascii="Times New Roman" w:hAnsi="Times New Roman"/>
                <w:lang w:val="cs-CZ" w:eastAsia="cs-CZ"/>
              </w:rPr>
            </w:pPr>
          </w:p>
        </w:tc>
      </w:tr>
      <w:tr w:rsidR="0036389F" w:rsidRPr="007E42E0" w14:paraId="055B5B2E" w14:textId="77777777" w:rsidTr="00B90332">
        <w:trPr>
          <w:cantSplit/>
        </w:trPr>
        <w:tc>
          <w:tcPr>
            <w:tcW w:w="9284" w:type="dxa"/>
            <w:gridSpan w:val="2"/>
            <w:tcBorders>
              <w:top w:val="single" w:sz="12" w:space="0" w:color="auto"/>
              <w:left w:val="double" w:sz="4" w:space="0" w:color="auto"/>
              <w:right w:val="double" w:sz="4" w:space="0" w:color="auto"/>
            </w:tcBorders>
          </w:tcPr>
          <w:p w14:paraId="3918BEC5"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Nastavitelný cyklovač stěračů.</w:t>
            </w:r>
            <w:r w:rsidR="000D4755" w:rsidRPr="007E42E0">
              <w:rPr>
                <w:rFonts w:ascii="Times New Roman" w:hAnsi="Times New Roman"/>
                <w:lang w:val="cs-CZ" w:eastAsia="cs-CZ"/>
              </w:rPr>
              <w:t xml:space="preserve"> S funkcí automatického spuštění stěračů za deště (dešťový senzor)</w:t>
            </w:r>
          </w:p>
        </w:tc>
      </w:tr>
      <w:tr w:rsidR="0036389F" w:rsidRPr="007E42E0" w14:paraId="01D9E7E7" w14:textId="77777777" w:rsidTr="00B90332">
        <w:trPr>
          <w:cantSplit/>
        </w:trPr>
        <w:tc>
          <w:tcPr>
            <w:tcW w:w="1341" w:type="dxa"/>
            <w:tcBorders>
              <w:left w:val="double" w:sz="4" w:space="0" w:color="auto"/>
            </w:tcBorders>
          </w:tcPr>
          <w:p w14:paraId="1CC5BA25"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6882ED63"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06CF32C7" w14:textId="77777777" w:rsidTr="00B90332">
        <w:tc>
          <w:tcPr>
            <w:tcW w:w="1341" w:type="dxa"/>
            <w:tcBorders>
              <w:left w:val="double" w:sz="4" w:space="0" w:color="auto"/>
              <w:bottom w:val="double" w:sz="4" w:space="0" w:color="auto"/>
            </w:tcBorders>
          </w:tcPr>
          <w:p w14:paraId="1FA242D7"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2EEAF53F" w14:textId="77777777" w:rsidR="0036389F" w:rsidRPr="007E42E0" w:rsidRDefault="0036389F" w:rsidP="002E454F">
            <w:pPr>
              <w:pStyle w:val="Nadpis6"/>
              <w:rPr>
                <w:rFonts w:ascii="Times New Roman" w:hAnsi="Times New Roman"/>
                <w:lang w:val="cs-CZ" w:eastAsia="cs-CZ"/>
              </w:rPr>
            </w:pPr>
          </w:p>
        </w:tc>
      </w:tr>
    </w:tbl>
    <w:p w14:paraId="55DBBB4F" w14:textId="77777777" w:rsidR="0036389F" w:rsidRPr="007E42E0" w:rsidRDefault="0036389F" w:rsidP="002E454F">
      <w:pPr>
        <w:rPr>
          <w:sz w:val="18"/>
          <w:szCs w:val="18"/>
        </w:rPr>
      </w:pPr>
    </w:p>
    <w:p w14:paraId="69AD9652" w14:textId="0AD8F982"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Skříňka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3C10D1AD" w14:textId="77777777" w:rsidTr="00B90332">
        <w:trPr>
          <w:cantSplit/>
        </w:trPr>
        <w:tc>
          <w:tcPr>
            <w:tcW w:w="9284" w:type="dxa"/>
            <w:gridSpan w:val="2"/>
            <w:tcBorders>
              <w:top w:val="double" w:sz="4" w:space="0" w:color="auto"/>
              <w:left w:val="double" w:sz="4" w:space="0" w:color="auto"/>
              <w:right w:val="double" w:sz="4" w:space="0" w:color="auto"/>
            </w:tcBorders>
          </w:tcPr>
          <w:p w14:paraId="436CB2B6"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V prostoru kabiny řidiče je uzamykatelná skříňka pro jeho osobní potřebu.</w:t>
            </w:r>
          </w:p>
        </w:tc>
      </w:tr>
      <w:tr w:rsidR="0036389F" w:rsidRPr="007E42E0" w14:paraId="64EBDA45" w14:textId="77777777" w:rsidTr="00B90332">
        <w:trPr>
          <w:cantSplit/>
        </w:trPr>
        <w:tc>
          <w:tcPr>
            <w:tcW w:w="1341" w:type="dxa"/>
            <w:tcBorders>
              <w:left w:val="double" w:sz="4" w:space="0" w:color="auto"/>
            </w:tcBorders>
          </w:tcPr>
          <w:p w14:paraId="6C48A05A"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393C99FA"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5B302114" w14:textId="77777777" w:rsidTr="00B90332">
        <w:tc>
          <w:tcPr>
            <w:tcW w:w="1341" w:type="dxa"/>
            <w:tcBorders>
              <w:left w:val="double" w:sz="4" w:space="0" w:color="auto"/>
              <w:bottom w:val="double" w:sz="4" w:space="0" w:color="auto"/>
            </w:tcBorders>
          </w:tcPr>
          <w:p w14:paraId="472169B9"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67E1C42F" w14:textId="77777777" w:rsidR="0036389F" w:rsidRPr="007E42E0" w:rsidRDefault="0036389F" w:rsidP="002E454F">
            <w:pPr>
              <w:pStyle w:val="Nadpis6"/>
              <w:rPr>
                <w:rFonts w:ascii="Times New Roman" w:hAnsi="Times New Roman"/>
                <w:lang w:val="cs-CZ" w:eastAsia="cs-CZ"/>
              </w:rPr>
            </w:pPr>
          </w:p>
        </w:tc>
      </w:tr>
    </w:tbl>
    <w:p w14:paraId="6071EC95" w14:textId="77777777" w:rsidR="0036389F" w:rsidRPr="007E42E0" w:rsidRDefault="0036389F" w:rsidP="002E454F">
      <w:pPr>
        <w:rPr>
          <w:sz w:val="18"/>
          <w:szCs w:val="18"/>
        </w:rPr>
      </w:pPr>
    </w:p>
    <w:p w14:paraId="19F0AE46"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Volant</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792B67EE" w14:textId="77777777" w:rsidTr="00B90332">
        <w:trPr>
          <w:cantSplit/>
        </w:trPr>
        <w:tc>
          <w:tcPr>
            <w:tcW w:w="9284" w:type="dxa"/>
            <w:gridSpan w:val="2"/>
            <w:tcBorders>
              <w:top w:val="double" w:sz="4" w:space="0" w:color="auto"/>
              <w:left w:val="double" w:sz="4" w:space="0" w:color="auto"/>
              <w:right w:val="double" w:sz="4" w:space="0" w:color="auto"/>
            </w:tcBorders>
          </w:tcPr>
          <w:p w14:paraId="415A7EF5"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Stavitelný volant.</w:t>
            </w:r>
          </w:p>
          <w:p w14:paraId="47C55A70"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Naklápění volantu ve svislé rovině společně s přístrojovou deskou.</w:t>
            </w:r>
          </w:p>
        </w:tc>
      </w:tr>
      <w:tr w:rsidR="0036389F" w:rsidRPr="007E42E0" w14:paraId="638C5E9F" w14:textId="77777777" w:rsidTr="00B90332">
        <w:trPr>
          <w:cantSplit/>
        </w:trPr>
        <w:tc>
          <w:tcPr>
            <w:tcW w:w="1341" w:type="dxa"/>
            <w:tcBorders>
              <w:left w:val="double" w:sz="4" w:space="0" w:color="auto"/>
            </w:tcBorders>
          </w:tcPr>
          <w:p w14:paraId="113F0F39"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3B37B7A1"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407E38CE" w14:textId="77777777" w:rsidTr="00B90332">
        <w:tc>
          <w:tcPr>
            <w:tcW w:w="1341" w:type="dxa"/>
            <w:tcBorders>
              <w:left w:val="double" w:sz="4" w:space="0" w:color="auto"/>
              <w:bottom w:val="double" w:sz="4" w:space="0" w:color="auto"/>
            </w:tcBorders>
          </w:tcPr>
          <w:p w14:paraId="1B16F060"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5A105AF4" w14:textId="77777777" w:rsidR="0036389F" w:rsidRPr="007E42E0" w:rsidRDefault="0036389F" w:rsidP="002E454F">
            <w:pPr>
              <w:pStyle w:val="Nadpis6"/>
              <w:rPr>
                <w:rFonts w:ascii="Times New Roman" w:hAnsi="Times New Roman"/>
                <w:lang w:val="cs-CZ" w:eastAsia="cs-CZ"/>
              </w:rPr>
            </w:pPr>
          </w:p>
        </w:tc>
      </w:tr>
    </w:tbl>
    <w:p w14:paraId="4555FB78" w14:textId="77777777" w:rsidR="0036389F" w:rsidRPr="007E42E0" w:rsidRDefault="0036389F" w:rsidP="002E454F">
      <w:pPr>
        <w:rPr>
          <w:sz w:val="18"/>
          <w:szCs w:val="18"/>
        </w:rPr>
      </w:pPr>
    </w:p>
    <w:p w14:paraId="0E9D131F"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Radiopřehrávač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2C9F7183" w14:textId="77777777" w:rsidTr="00B90332">
        <w:trPr>
          <w:cantSplit/>
        </w:trPr>
        <w:tc>
          <w:tcPr>
            <w:tcW w:w="9284" w:type="dxa"/>
            <w:gridSpan w:val="2"/>
            <w:tcBorders>
              <w:top w:val="double" w:sz="4" w:space="0" w:color="auto"/>
              <w:left w:val="double" w:sz="4" w:space="0" w:color="auto"/>
              <w:right w:val="double" w:sz="4" w:space="0" w:color="auto"/>
            </w:tcBorders>
          </w:tcPr>
          <w:p w14:paraId="3AF34EA6" w14:textId="77777777" w:rsidR="00B842B8"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Kabina řidiče je vybavena rádiem s</w:t>
            </w:r>
            <w:r w:rsidR="000D4755" w:rsidRPr="007E42E0">
              <w:rPr>
                <w:rFonts w:ascii="Times New Roman" w:hAnsi="Times New Roman"/>
                <w:lang w:val="cs-CZ" w:eastAsia="cs-CZ"/>
              </w:rPr>
              <w:t> USB a</w:t>
            </w:r>
            <w:r w:rsidRPr="007E42E0">
              <w:rPr>
                <w:rFonts w:ascii="Times New Roman" w:hAnsi="Times New Roman"/>
                <w:lang w:val="cs-CZ" w:eastAsia="cs-CZ"/>
              </w:rPr>
              <w:t> reproduktory (ozvučení mimo kabinu není možné).</w:t>
            </w:r>
          </w:p>
          <w:p w14:paraId="231D0D99" w14:textId="77777777" w:rsidR="0036389F" w:rsidRPr="007E42E0" w:rsidRDefault="00B842B8" w:rsidP="002E454F">
            <w:pPr>
              <w:pStyle w:val="Nadpis5"/>
              <w:rPr>
                <w:rFonts w:ascii="Times New Roman" w:hAnsi="Times New Roman"/>
                <w:lang w:val="cs-CZ" w:eastAsia="cs-CZ"/>
              </w:rPr>
            </w:pPr>
            <w:r w:rsidRPr="007E42E0">
              <w:rPr>
                <w:rFonts w:ascii="Times New Roman" w:hAnsi="Times New Roman"/>
                <w:lang w:val="cs-CZ" w:eastAsia="cs-CZ"/>
              </w:rPr>
              <w:t xml:space="preserve"> Rádio umístit do prvního zubu ( od sedačky řidiče).</w:t>
            </w:r>
          </w:p>
        </w:tc>
      </w:tr>
      <w:tr w:rsidR="0036389F" w:rsidRPr="007E42E0" w14:paraId="2A50C583" w14:textId="77777777" w:rsidTr="00B90332">
        <w:trPr>
          <w:cantSplit/>
        </w:trPr>
        <w:tc>
          <w:tcPr>
            <w:tcW w:w="1341" w:type="dxa"/>
            <w:tcBorders>
              <w:left w:val="double" w:sz="4" w:space="0" w:color="auto"/>
            </w:tcBorders>
          </w:tcPr>
          <w:p w14:paraId="7BD27AA4"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54B7CD6E"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41519489" w14:textId="77777777" w:rsidTr="00B90332">
        <w:tc>
          <w:tcPr>
            <w:tcW w:w="1341" w:type="dxa"/>
            <w:tcBorders>
              <w:left w:val="double" w:sz="4" w:space="0" w:color="auto"/>
              <w:bottom w:val="double" w:sz="4" w:space="0" w:color="auto"/>
            </w:tcBorders>
          </w:tcPr>
          <w:p w14:paraId="77B5F02E"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19CBFA64" w14:textId="77777777" w:rsidR="0036389F" w:rsidRPr="007E42E0" w:rsidRDefault="0036389F" w:rsidP="002E454F">
            <w:pPr>
              <w:pStyle w:val="Nadpis6"/>
              <w:rPr>
                <w:rFonts w:ascii="Times New Roman" w:hAnsi="Times New Roman"/>
                <w:lang w:val="cs-CZ" w:eastAsia="cs-CZ"/>
              </w:rPr>
            </w:pPr>
          </w:p>
        </w:tc>
      </w:tr>
    </w:tbl>
    <w:p w14:paraId="71BC2D2C" w14:textId="77777777" w:rsidR="0036389F" w:rsidRPr="007E42E0" w:rsidRDefault="0036389F" w:rsidP="002E454F">
      <w:pPr>
        <w:rPr>
          <w:sz w:val="18"/>
          <w:szCs w:val="18"/>
        </w:rPr>
      </w:pPr>
    </w:p>
    <w:p w14:paraId="5B1DF648" w14:textId="77777777" w:rsidR="0036389F" w:rsidRPr="007E42E0" w:rsidRDefault="0036389F" w:rsidP="002E454F">
      <w:pPr>
        <w:pStyle w:val="Podnadpis"/>
        <w:numPr>
          <w:ilvl w:val="2"/>
          <w:numId w:val="11"/>
        </w:numPr>
        <w:rPr>
          <w:rFonts w:ascii="Times New Roman" w:hAnsi="Times New Roman"/>
          <w:sz w:val="18"/>
          <w:szCs w:val="18"/>
        </w:rPr>
      </w:pPr>
      <w:r w:rsidRPr="007E42E0">
        <w:rPr>
          <w:rFonts w:ascii="Times New Roman" w:hAnsi="Times New Roman"/>
          <w:sz w:val="18"/>
          <w:szCs w:val="18"/>
        </w:rPr>
        <w:t xml:space="preserve">Palubní diagnostika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28EE5C00" w14:textId="77777777" w:rsidTr="00B90332">
        <w:trPr>
          <w:cantSplit/>
        </w:trPr>
        <w:tc>
          <w:tcPr>
            <w:tcW w:w="9284" w:type="dxa"/>
            <w:gridSpan w:val="2"/>
            <w:tcBorders>
              <w:top w:val="double" w:sz="4" w:space="0" w:color="auto"/>
              <w:left w:val="double" w:sz="4" w:space="0" w:color="auto"/>
              <w:right w:val="double" w:sz="4" w:space="0" w:color="auto"/>
            </w:tcBorders>
          </w:tcPr>
          <w:p w14:paraId="277E0764"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Pracoviště řidiče je vybaveno zjednodušenou diagnostikou závad na vozidle.</w:t>
            </w:r>
          </w:p>
        </w:tc>
      </w:tr>
      <w:tr w:rsidR="0036389F" w:rsidRPr="007E42E0" w14:paraId="159E1B74" w14:textId="77777777" w:rsidTr="00B90332">
        <w:trPr>
          <w:cantSplit/>
        </w:trPr>
        <w:tc>
          <w:tcPr>
            <w:tcW w:w="1341" w:type="dxa"/>
            <w:tcBorders>
              <w:left w:val="double" w:sz="4" w:space="0" w:color="auto"/>
            </w:tcBorders>
          </w:tcPr>
          <w:p w14:paraId="5B4C2937"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13D60C2F"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6CCCAADC" w14:textId="77777777" w:rsidTr="00B90332">
        <w:tc>
          <w:tcPr>
            <w:tcW w:w="1341" w:type="dxa"/>
            <w:tcBorders>
              <w:left w:val="double" w:sz="4" w:space="0" w:color="auto"/>
              <w:bottom w:val="double" w:sz="4" w:space="0" w:color="auto"/>
            </w:tcBorders>
          </w:tcPr>
          <w:p w14:paraId="6D8FE357"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44117545" w14:textId="77777777" w:rsidR="0036389F" w:rsidRPr="007E42E0" w:rsidRDefault="0036389F" w:rsidP="002E454F">
            <w:pPr>
              <w:pStyle w:val="Nadpis6"/>
              <w:rPr>
                <w:rFonts w:ascii="Times New Roman" w:hAnsi="Times New Roman"/>
                <w:lang w:val="cs-CZ" w:eastAsia="cs-CZ"/>
              </w:rPr>
            </w:pPr>
          </w:p>
        </w:tc>
      </w:tr>
    </w:tbl>
    <w:p w14:paraId="02C3AF1D" w14:textId="77777777" w:rsidR="0036389F" w:rsidRPr="007E42E0" w:rsidRDefault="0036389F" w:rsidP="002E454F">
      <w:pPr>
        <w:rPr>
          <w:sz w:val="18"/>
          <w:szCs w:val="18"/>
        </w:rPr>
      </w:pPr>
    </w:p>
    <w:p w14:paraId="2821A24F"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Doplňková výbava </w:t>
      </w:r>
    </w:p>
    <w:tbl>
      <w:tblPr>
        <w:tblW w:w="928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2B18EFE1" w14:textId="77777777" w:rsidTr="00B90332">
        <w:tc>
          <w:tcPr>
            <w:tcW w:w="9284" w:type="dxa"/>
            <w:gridSpan w:val="2"/>
          </w:tcPr>
          <w:p w14:paraId="2D5C8213"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lastRenderedPageBreak/>
              <w:t>Chladicí box. Umístění v kabině řidiče nebo mimo ni.</w:t>
            </w:r>
          </w:p>
          <w:p w14:paraId="50F6E76C" w14:textId="77777777" w:rsidR="0036389F" w:rsidRPr="007E42E0" w:rsidRDefault="0036389F" w:rsidP="002E454F">
            <w:pPr>
              <w:pStyle w:val="Nadpis6"/>
              <w:rPr>
                <w:rFonts w:ascii="Times New Roman" w:hAnsi="Times New Roman"/>
                <w:lang w:val="cs-CZ" w:eastAsia="cs-CZ"/>
              </w:rPr>
            </w:pPr>
            <w:r w:rsidRPr="007E42E0">
              <w:rPr>
                <w:rFonts w:ascii="Times New Roman" w:hAnsi="Times New Roman"/>
                <w:lang w:val="cs-CZ" w:eastAsia="cs-CZ"/>
              </w:rPr>
              <w:t>Umístění podléhá schválení zadavatelem.</w:t>
            </w:r>
          </w:p>
        </w:tc>
      </w:tr>
      <w:tr w:rsidR="0036389F" w:rsidRPr="007E42E0" w14:paraId="03504CB2" w14:textId="77777777" w:rsidTr="00B90332">
        <w:tc>
          <w:tcPr>
            <w:tcW w:w="1341" w:type="dxa"/>
          </w:tcPr>
          <w:p w14:paraId="76B755D0"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Pr>
          <w:p w14:paraId="72640CE9"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1E7A168D" w14:textId="77777777" w:rsidTr="00B90332">
        <w:tc>
          <w:tcPr>
            <w:tcW w:w="1341" w:type="dxa"/>
            <w:tcBorders>
              <w:bottom w:val="single" w:sz="12" w:space="0" w:color="auto"/>
            </w:tcBorders>
          </w:tcPr>
          <w:p w14:paraId="3A9AFA7E"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tcBorders>
          </w:tcPr>
          <w:p w14:paraId="66888598" w14:textId="77777777" w:rsidR="0036389F" w:rsidRPr="007E42E0" w:rsidRDefault="0036389F" w:rsidP="002E454F">
            <w:pPr>
              <w:pStyle w:val="Nadpis6"/>
              <w:rPr>
                <w:rFonts w:ascii="Times New Roman" w:hAnsi="Times New Roman"/>
                <w:lang w:val="cs-CZ" w:eastAsia="cs-CZ"/>
              </w:rPr>
            </w:pPr>
          </w:p>
        </w:tc>
      </w:tr>
      <w:tr w:rsidR="0036389F" w:rsidRPr="007E42E0" w14:paraId="055D0F18" w14:textId="77777777" w:rsidTr="00B90332">
        <w:tc>
          <w:tcPr>
            <w:tcW w:w="9284" w:type="dxa"/>
            <w:gridSpan w:val="2"/>
            <w:tcBorders>
              <w:top w:val="single" w:sz="12" w:space="0" w:color="auto"/>
              <w:bottom w:val="single" w:sz="4" w:space="0" w:color="auto"/>
            </w:tcBorders>
          </w:tcPr>
          <w:p w14:paraId="4CBFDC24" w14:textId="77777777" w:rsidR="000D4755"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Kabina řidiče je vybavena tlačítkem pro klíčování radiostanice. Tlačítko nebude zapojeno do palubního elektrického rozvodu, připojovací vodiče budou ukončeny v místě určeném pro radiostanici a označeny</w:t>
            </w:r>
            <w:r w:rsidR="000D4755" w:rsidRPr="007E42E0">
              <w:rPr>
                <w:rFonts w:ascii="Times New Roman" w:hAnsi="Times New Roman"/>
                <w:lang w:val="cs-CZ" w:eastAsia="cs-CZ"/>
              </w:rPr>
              <w:t>.</w:t>
            </w:r>
            <w:r w:rsidR="00EB5044" w:rsidRPr="007E42E0">
              <w:rPr>
                <w:rFonts w:ascii="Times New Roman" w:hAnsi="Times New Roman"/>
                <w:lang w:val="cs-CZ" w:eastAsia="cs-CZ"/>
              </w:rPr>
              <w:t xml:space="preserve"> </w:t>
            </w:r>
          </w:p>
          <w:p w14:paraId="776D1E67" w14:textId="77777777" w:rsidR="00EB5044" w:rsidRPr="007E42E0" w:rsidRDefault="00EB5044" w:rsidP="002E454F">
            <w:pPr>
              <w:pStyle w:val="Nadpis5"/>
              <w:rPr>
                <w:rFonts w:ascii="Times New Roman" w:hAnsi="Times New Roman"/>
                <w:lang w:val="cs-CZ" w:eastAsia="cs-CZ"/>
              </w:rPr>
            </w:pPr>
            <w:r w:rsidRPr="007E42E0">
              <w:rPr>
                <w:rFonts w:ascii="Times New Roman" w:hAnsi="Times New Roman"/>
                <w:lang w:val="cs-CZ" w:eastAsia="cs-CZ"/>
              </w:rPr>
              <w:t xml:space="preserve">Radiostanice a WIFI bude umístěna ve schráni elektroniky nad řidičem. </w:t>
            </w:r>
          </w:p>
          <w:p w14:paraId="303440A4" w14:textId="77777777" w:rsidR="0036389F" w:rsidRPr="007E42E0" w:rsidRDefault="00EB5044" w:rsidP="000D4755">
            <w:pPr>
              <w:pStyle w:val="Nadpis5"/>
              <w:rPr>
                <w:rFonts w:ascii="Times New Roman" w:hAnsi="Times New Roman"/>
                <w:lang w:val="cs-CZ" w:eastAsia="cs-CZ"/>
              </w:rPr>
            </w:pPr>
            <w:r w:rsidRPr="007E42E0">
              <w:rPr>
                <w:rFonts w:ascii="Times New Roman" w:hAnsi="Times New Roman"/>
                <w:lang w:val="cs-CZ" w:eastAsia="cs-CZ"/>
              </w:rPr>
              <w:t>Po vypnutí klíčku zapalování dojde</w:t>
            </w:r>
            <w:r w:rsidR="000D4755" w:rsidRPr="007E42E0">
              <w:rPr>
                <w:rFonts w:ascii="Times New Roman" w:hAnsi="Times New Roman"/>
                <w:lang w:val="cs-CZ" w:eastAsia="cs-CZ"/>
              </w:rPr>
              <w:t xml:space="preserve"> k vypnutí radiostanice a WIFI.</w:t>
            </w:r>
          </w:p>
          <w:p w14:paraId="5FA0AAB8"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Tlačítko je umístěno levé části přístrojové desky (zadavatel preferuje</w:t>
            </w:r>
            <w:r w:rsidR="00343E6C" w:rsidRPr="007E42E0">
              <w:rPr>
                <w:rFonts w:ascii="Times New Roman" w:hAnsi="Times New Roman"/>
                <w:lang w:val="cs-CZ" w:eastAsia="cs-CZ"/>
              </w:rPr>
              <w:t>, nejedná se o závazný požadavek</w:t>
            </w:r>
            <w:r w:rsidRPr="007E42E0">
              <w:rPr>
                <w:rFonts w:ascii="Times New Roman" w:hAnsi="Times New Roman"/>
                <w:lang w:val="cs-CZ" w:eastAsia="cs-CZ"/>
              </w:rPr>
              <w:t>). Pokud to není z konstrukčních důvodů možné, je možné ho umístit na levý ovládací panel pod oknem v jeho přední části</w:t>
            </w:r>
            <w:r w:rsidR="00AD4FB2" w:rsidRPr="007E42E0">
              <w:rPr>
                <w:rFonts w:ascii="Times New Roman" w:hAnsi="Times New Roman"/>
                <w:lang w:val="cs-CZ" w:eastAsia="cs-CZ"/>
              </w:rPr>
              <w:t xml:space="preserve"> (ve vztahu k umístění se jedná o nezávazný požadavek zadavatele)</w:t>
            </w:r>
            <w:r w:rsidRPr="007E42E0">
              <w:rPr>
                <w:rFonts w:ascii="Times New Roman" w:hAnsi="Times New Roman"/>
                <w:lang w:val="cs-CZ" w:eastAsia="cs-CZ"/>
              </w:rPr>
              <w:t>.</w:t>
            </w:r>
          </w:p>
          <w:p w14:paraId="31C23833"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Tlačítko bude žluté barvy, nebo se žlutým označením, viz obrázek – vzor.</w:t>
            </w:r>
          </w:p>
          <w:p w14:paraId="02F2D0D3" w14:textId="77777777" w:rsidR="0036389F" w:rsidRPr="007E42E0" w:rsidRDefault="0036389F" w:rsidP="002E454F">
            <w:pPr>
              <w:pStyle w:val="Nadpis6"/>
              <w:rPr>
                <w:rFonts w:ascii="Times New Roman" w:hAnsi="Times New Roman"/>
                <w:lang w:val="cs-CZ" w:eastAsia="cs-CZ"/>
              </w:rPr>
            </w:pPr>
            <w:r w:rsidRPr="007E42E0">
              <w:rPr>
                <w:rFonts w:ascii="Times New Roman" w:hAnsi="Times New Roman"/>
                <w:lang w:val="cs-CZ" w:eastAsia="cs-CZ"/>
              </w:rPr>
              <w:t>Provedení podléhá schválení zadavatele.</w:t>
            </w:r>
          </w:p>
          <w:p w14:paraId="3841EF64" w14:textId="77777777" w:rsidR="0036389F" w:rsidRPr="007E42E0" w:rsidRDefault="0036389F" w:rsidP="002E454F">
            <w:pPr>
              <w:jc w:val="both"/>
              <w:rPr>
                <w:sz w:val="18"/>
                <w:szCs w:val="18"/>
              </w:rPr>
            </w:pPr>
            <w:r w:rsidRPr="007E42E0">
              <w:rPr>
                <w:noProof/>
                <w:sz w:val="18"/>
                <w:szCs w:val="18"/>
              </w:rPr>
              <w:drawing>
                <wp:inline distT="0" distB="0" distL="0" distR="0" wp14:anchorId="3D119982" wp14:editId="673AF680">
                  <wp:extent cx="5801995" cy="4004310"/>
                  <wp:effectExtent l="0" t="0" r="8255" b="0"/>
                  <wp:docPr id="8" name="Obrázek 8" descr="P4152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415222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01995" cy="4004310"/>
                          </a:xfrm>
                          <a:prstGeom prst="rect">
                            <a:avLst/>
                          </a:prstGeom>
                          <a:noFill/>
                          <a:ln>
                            <a:noFill/>
                          </a:ln>
                        </pic:spPr>
                      </pic:pic>
                    </a:graphicData>
                  </a:graphic>
                </wp:inline>
              </w:drawing>
            </w:r>
          </w:p>
          <w:p w14:paraId="5489A6C5" w14:textId="77777777" w:rsidR="0036389F" w:rsidRPr="007E42E0" w:rsidRDefault="0036389F" w:rsidP="002E454F">
            <w:pPr>
              <w:jc w:val="both"/>
              <w:rPr>
                <w:sz w:val="18"/>
                <w:szCs w:val="18"/>
              </w:rPr>
            </w:pPr>
          </w:p>
          <w:p w14:paraId="3FCFC36F" w14:textId="77777777" w:rsidR="0036389F" w:rsidRPr="007E42E0" w:rsidRDefault="0036389F" w:rsidP="002E454F">
            <w:pPr>
              <w:jc w:val="both"/>
              <w:rPr>
                <w:sz w:val="18"/>
                <w:szCs w:val="18"/>
              </w:rPr>
            </w:pPr>
            <w:r w:rsidRPr="007E42E0">
              <w:rPr>
                <w:noProof/>
                <w:sz w:val="18"/>
                <w:szCs w:val="18"/>
              </w:rPr>
              <w:drawing>
                <wp:inline distT="0" distB="0" distL="0" distR="0" wp14:anchorId="5C0F8A61" wp14:editId="5B3C8B12">
                  <wp:extent cx="5801995" cy="1639570"/>
                  <wp:effectExtent l="0" t="0" r="8255" b="0"/>
                  <wp:docPr id="7" name="Obrázek 7" descr="P4142225_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4142225_oz"/>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995" cy="1639570"/>
                          </a:xfrm>
                          <a:prstGeom prst="rect">
                            <a:avLst/>
                          </a:prstGeom>
                          <a:noFill/>
                          <a:ln>
                            <a:noFill/>
                          </a:ln>
                        </pic:spPr>
                      </pic:pic>
                    </a:graphicData>
                  </a:graphic>
                </wp:inline>
              </w:drawing>
            </w:r>
          </w:p>
          <w:p w14:paraId="20895A6F" w14:textId="77777777" w:rsidR="0036389F" w:rsidRPr="007E42E0" w:rsidRDefault="0036389F" w:rsidP="002E454F">
            <w:pPr>
              <w:jc w:val="both"/>
              <w:rPr>
                <w:sz w:val="18"/>
                <w:szCs w:val="18"/>
              </w:rPr>
            </w:pPr>
          </w:p>
          <w:p w14:paraId="505F1762" w14:textId="77777777" w:rsidR="0036389F" w:rsidRPr="007E42E0" w:rsidRDefault="0036389F" w:rsidP="002E454F">
            <w:pPr>
              <w:jc w:val="both"/>
              <w:rPr>
                <w:sz w:val="18"/>
                <w:szCs w:val="18"/>
              </w:rPr>
            </w:pPr>
            <w:r w:rsidRPr="007E42E0">
              <w:rPr>
                <w:noProof/>
                <w:sz w:val="18"/>
                <w:szCs w:val="18"/>
              </w:rPr>
              <w:lastRenderedPageBreak/>
              <w:drawing>
                <wp:inline distT="0" distB="0" distL="0" distR="0" wp14:anchorId="3CB01798" wp14:editId="4A85E4D4">
                  <wp:extent cx="5801995" cy="1923415"/>
                  <wp:effectExtent l="0" t="0" r="8255" b="635"/>
                  <wp:docPr id="6" name="Obrázek 6" descr="P4142229_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4142229_oz"/>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01995" cy="1923415"/>
                          </a:xfrm>
                          <a:prstGeom prst="rect">
                            <a:avLst/>
                          </a:prstGeom>
                          <a:noFill/>
                          <a:ln>
                            <a:noFill/>
                          </a:ln>
                        </pic:spPr>
                      </pic:pic>
                    </a:graphicData>
                  </a:graphic>
                </wp:inline>
              </w:drawing>
            </w:r>
          </w:p>
          <w:p w14:paraId="6B10FA3E" w14:textId="77777777" w:rsidR="0036389F" w:rsidRPr="007E42E0" w:rsidRDefault="0036389F" w:rsidP="002E454F">
            <w:pPr>
              <w:jc w:val="both"/>
              <w:rPr>
                <w:sz w:val="18"/>
                <w:szCs w:val="18"/>
              </w:rPr>
            </w:pPr>
          </w:p>
        </w:tc>
      </w:tr>
      <w:tr w:rsidR="0036389F" w:rsidRPr="007E42E0" w14:paraId="2AC38039" w14:textId="77777777" w:rsidTr="00B90332">
        <w:tc>
          <w:tcPr>
            <w:tcW w:w="1341" w:type="dxa"/>
            <w:tcBorders>
              <w:top w:val="single" w:sz="4" w:space="0" w:color="auto"/>
            </w:tcBorders>
          </w:tcPr>
          <w:p w14:paraId="5E18B4DA"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lastRenderedPageBreak/>
              <w:t>Odpověď:</w:t>
            </w:r>
          </w:p>
        </w:tc>
        <w:tc>
          <w:tcPr>
            <w:tcW w:w="7943" w:type="dxa"/>
            <w:tcBorders>
              <w:top w:val="single" w:sz="4" w:space="0" w:color="auto"/>
            </w:tcBorders>
          </w:tcPr>
          <w:p w14:paraId="74DF04AE"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33D00719" w14:textId="77777777" w:rsidTr="00B90332">
        <w:tc>
          <w:tcPr>
            <w:tcW w:w="1341" w:type="dxa"/>
          </w:tcPr>
          <w:p w14:paraId="291ACBAC"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Pr>
          <w:p w14:paraId="04044B79" w14:textId="77777777" w:rsidR="0036389F" w:rsidRPr="007E42E0" w:rsidRDefault="0036389F" w:rsidP="002E454F">
            <w:pPr>
              <w:pStyle w:val="Nadpis6"/>
              <w:rPr>
                <w:rFonts w:ascii="Times New Roman" w:hAnsi="Times New Roman"/>
                <w:lang w:val="cs-CZ" w:eastAsia="cs-CZ"/>
              </w:rPr>
            </w:pPr>
          </w:p>
        </w:tc>
      </w:tr>
      <w:tr w:rsidR="0036389F" w:rsidRPr="007E42E0" w14:paraId="030B0A42" w14:textId="77777777" w:rsidTr="00B90332">
        <w:tc>
          <w:tcPr>
            <w:tcW w:w="9284" w:type="dxa"/>
            <w:gridSpan w:val="2"/>
            <w:tcBorders>
              <w:top w:val="single" w:sz="12" w:space="0" w:color="auto"/>
              <w:bottom w:val="single" w:sz="4" w:space="0" w:color="auto"/>
            </w:tcBorders>
          </w:tcPr>
          <w:p w14:paraId="4EAD0F04"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Kabina řidiče je vybavena tlačítkem „nouze“ pro odeslání nouzového signálu pomocí radiostanice. Tlačítko nebude zapojeno do palubního elektrického rozvodu, připojovací vodiče budou ukončeny v místě určeném pro radiostanici a označeny.</w:t>
            </w:r>
          </w:p>
          <w:p w14:paraId="6025EA7D"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Tlačítko je umístěno na levém ovládacím panelu pod oknem v jeho zadní části.</w:t>
            </w:r>
          </w:p>
          <w:p w14:paraId="29A195AD"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Tlačítko bude červené barvy, odlišného tvaru od ostatních tlačítek, viz obrázek – vzor.</w:t>
            </w:r>
          </w:p>
          <w:p w14:paraId="36F7E6A3" w14:textId="77777777" w:rsidR="0036389F" w:rsidRPr="007E42E0" w:rsidRDefault="0036389F" w:rsidP="002E454F">
            <w:pPr>
              <w:pStyle w:val="Nadpis6"/>
              <w:rPr>
                <w:rFonts w:ascii="Times New Roman" w:hAnsi="Times New Roman"/>
                <w:lang w:val="cs-CZ" w:eastAsia="cs-CZ"/>
              </w:rPr>
            </w:pPr>
            <w:r w:rsidRPr="007E42E0">
              <w:rPr>
                <w:rFonts w:ascii="Times New Roman" w:hAnsi="Times New Roman"/>
                <w:lang w:val="cs-CZ" w:eastAsia="cs-CZ"/>
              </w:rPr>
              <w:t>Provedení podléhá schválení zadavatele.</w:t>
            </w:r>
          </w:p>
          <w:p w14:paraId="5F57DE6B" w14:textId="77777777" w:rsidR="0036389F" w:rsidRPr="007E42E0" w:rsidRDefault="0036389F" w:rsidP="002E454F">
            <w:pPr>
              <w:jc w:val="both"/>
              <w:rPr>
                <w:sz w:val="18"/>
                <w:szCs w:val="18"/>
              </w:rPr>
            </w:pPr>
            <w:r w:rsidRPr="007E42E0">
              <w:rPr>
                <w:noProof/>
                <w:sz w:val="18"/>
                <w:szCs w:val="18"/>
              </w:rPr>
              <w:drawing>
                <wp:inline distT="0" distB="0" distL="0" distR="0" wp14:anchorId="0DA88537" wp14:editId="150B4D8C">
                  <wp:extent cx="5801995" cy="1812925"/>
                  <wp:effectExtent l="0" t="0" r="8255" b="0"/>
                  <wp:docPr id="5" name="Obrázek 5" descr="P4142225_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4142225_oc"/>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01995" cy="1812925"/>
                          </a:xfrm>
                          <a:prstGeom prst="rect">
                            <a:avLst/>
                          </a:prstGeom>
                          <a:noFill/>
                          <a:ln>
                            <a:noFill/>
                          </a:ln>
                        </pic:spPr>
                      </pic:pic>
                    </a:graphicData>
                  </a:graphic>
                </wp:inline>
              </w:drawing>
            </w:r>
          </w:p>
          <w:p w14:paraId="48FC9B98" w14:textId="77777777" w:rsidR="0036389F" w:rsidRPr="007E42E0" w:rsidRDefault="0036389F" w:rsidP="002E454F">
            <w:pPr>
              <w:jc w:val="both"/>
              <w:rPr>
                <w:sz w:val="18"/>
                <w:szCs w:val="18"/>
              </w:rPr>
            </w:pPr>
          </w:p>
          <w:p w14:paraId="1DE9DF34" w14:textId="77777777" w:rsidR="0036389F" w:rsidRPr="007E42E0" w:rsidRDefault="0036389F" w:rsidP="002E454F">
            <w:pPr>
              <w:jc w:val="both"/>
              <w:rPr>
                <w:sz w:val="18"/>
                <w:szCs w:val="18"/>
              </w:rPr>
            </w:pPr>
            <w:r w:rsidRPr="007E42E0">
              <w:rPr>
                <w:noProof/>
                <w:sz w:val="18"/>
                <w:szCs w:val="18"/>
              </w:rPr>
              <w:drawing>
                <wp:inline distT="0" distB="0" distL="0" distR="0" wp14:anchorId="6DAAC108" wp14:editId="4ABC538E">
                  <wp:extent cx="5801995" cy="1718310"/>
                  <wp:effectExtent l="0" t="0" r="8255" b="0"/>
                  <wp:docPr id="4" name="Obrázek 4" descr="P4142229_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4142229_oc"/>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01995" cy="1718310"/>
                          </a:xfrm>
                          <a:prstGeom prst="rect">
                            <a:avLst/>
                          </a:prstGeom>
                          <a:noFill/>
                          <a:ln>
                            <a:noFill/>
                          </a:ln>
                        </pic:spPr>
                      </pic:pic>
                    </a:graphicData>
                  </a:graphic>
                </wp:inline>
              </w:drawing>
            </w:r>
          </w:p>
          <w:p w14:paraId="30247E38" w14:textId="77777777" w:rsidR="0036389F" w:rsidRPr="007E42E0" w:rsidRDefault="0036389F" w:rsidP="002E454F">
            <w:pPr>
              <w:jc w:val="both"/>
              <w:rPr>
                <w:sz w:val="18"/>
                <w:szCs w:val="18"/>
              </w:rPr>
            </w:pPr>
          </w:p>
        </w:tc>
      </w:tr>
      <w:tr w:rsidR="0036389F" w:rsidRPr="007E42E0" w14:paraId="328B7FF2" w14:textId="77777777" w:rsidTr="00B90332">
        <w:tc>
          <w:tcPr>
            <w:tcW w:w="1341" w:type="dxa"/>
            <w:tcBorders>
              <w:top w:val="single" w:sz="4" w:space="0" w:color="auto"/>
            </w:tcBorders>
          </w:tcPr>
          <w:p w14:paraId="59952645"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top w:val="single" w:sz="4" w:space="0" w:color="auto"/>
            </w:tcBorders>
          </w:tcPr>
          <w:p w14:paraId="49EA09EC"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71CC9B98" w14:textId="77777777" w:rsidTr="00B90332">
        <w:tc>
          <w:tcPr>
            <w:tcW w:w="1341" w:type="dxa"/>
          </w:tcPr>
          <w:p w14:paraId="2CB83F42"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Pr>
          <w:p w14:paraId="335F805F" w14:textId="77777777" w:rsidR="0036389F" w:rsidRPr="007E42E0" w:rsidRDefault="0036389F" w:rsidP="002E454F">
            <w:pPr>
              <w:pStyle w:val="Nadpis6"/>
              <w:rPr>
                <w:rFonts w:ascii="Times New Roman" w:hAnsi="Times New Roman"/>
                <w:lang w:val="cs-CZ" w:eastAsia="cs-CZ"/>
              </w:rPr>
            </w:pPr>
          </w:p>
        </w:tc>
      </w:tr>
      <w:tr w:rsidR="0036389F" w:rsidRPr="007E42E0" w14:paraId="50DDFFE2" w14:textId="77777777" w:rsidTr="00B90332">
        <w:tc>
          <w:tcPr>
            <w:tcW w:w="9284" w:type="dxa"/>
            <w:gridSpan w:val="2"/>
            <w:tcBorders>
              <w:top w:val="single" w:sz="12" w:space="0" w:color="auto"/>
              <w:bottom w:val="single" w:sz="4" w:space="0" w:color="auto"/>
            </w:tcBorders>
          </w:tcPr>
          <w:p w14:paraId="517A0350"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Kabina řidiče (její část určená pro umístění elektrických zařízení) bude vybavena stabilizovaným měničem 24/12V 10 A pro připojení radiostanice.</w:t>
            </w:r>
          </w:p>
        </w:tc>
      </w:tr>
      <w:tr w:rsidR="0036389F" w:rsidRPr="007E42E0" w14:paraId="4D4F89DA" w14:textId="77777777" w:rsidTr="00B90332">
        <w:tc>
          <w:tcPr>
            <w:tcW w:w="1341" w:type="dxa"/>
            <w:tcBorders>
              <w:top w:val="single" w:sz="4" w:space="0" w:color="auto"/>
            </w:tcBorders>
          </w:tcPr>
          <w:p w14:paraId="6FAE698D"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top w:val="single" w:sz="4" w:space="0" w:color="auto"/>
            </w:tcBorders>
          </w:tcPr>
          <w:p w14:paraId="11142802"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768E6926" w14:textId="77777777" w:rsidTr="00B90332">
        <w:tc>
          <w:tcPr>
            <w:tcW w:w="1341" w:type="dxa"/>
          </w:tcPr>
          <w:p w14:paraId="7F6841B7"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Pr>
          <w:p w14:paraId="5DADFB4C" w14:textId="77777777" w:rsidR="0036389F" w:rsidRPr="007E42E0" w:rsidRDefault="0036389F" w:rsidP="002E454F">
            <w:pPr>
              <w:pStyle w:val="Nadpis6"/>
              <w:rPr>
                <w:rFonts w:ascii="Times New Roman" w:hAnsi="Times New Roman"/>
                <w:lang w:val="cs-CZ" w:eastAsia="cs-CZ"/>
              </w:rPr>
            </w:pPr>
          </w:p>
        </w:tc>
      </w:tr>
    </w:tbl>
    <w:p w14:paraId="570239BF" w14:textId="77777777" w:rsidR="00A07698" w:rsidRPr="007E42E0" w:rsidRDefault="00A07698" w:rsidP="004642B1">
      <w:pPr>
        <w:pStyle w:val="Nadpis4"/>
        <w:numPr>
          <w:ilvl w:val="0"/>
          <w:numId w:val="0"/>
        </w:numPr>
        <w:spacing w:before="0" w:after="0"/>
        <w:rPr>
          <w:rFonts w:ascii="Times New Roman" w:hAnsi="Times New Roman"/>
          <w:sz w:val="18"/>
          <w:szCs w:val="18"/>
        </w:rPr>
      </w:pPr>
    </w:p>
    <w:p w14:paraId="466B6721" w14:textId="32B3FBA4" w:rsidR="0036389F" w:rsidRPr="007E42E0" w:rsidRDefault="00A07698" w:rsidP="004642B1">
      <w:pPr>
        <w:pStyle w:val="Odstavecseseznamem"/>
        <w:numPr>
          <w:ilvl w:val="1"/>
          <w:numId w:val="4"/>
        </w:numPr>
        <w:ind w:left="709" w:hanging="709"/>
        <w:rPr>
          <w:b/>
          <w:vanish/>
          <w:sz w:val="18"/>
          <w:szCs w:val="18"/>
        </w:rPr>
      </w:pPr>
      <w:r>
        <w:rPr>
          <w:b/>
          <w:vanish/>
          <w:sz w:val="18"/>
          <w:szCs w:val="18"/>
        </w:rPr>
        <w:t xml:space="preserve">Elektronický informační a odbavovací systém </w:t>
      </w:r>
    </w:p>
    <w:p w14:paraId="216028AB"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Optický informační </w:t>
      </w:r>
      <w:r w:rsidR="006A3C56" w:rsidRPr="007E42E0">
        <w:rPr>
          <w:rFonts w:ascii="Times New Roman" w:hAnsi="Times New Roman"/>
          <w:sz w:val="18"/>
          <w:szCs w:val="18"/>
          <w:lang w:val="cs-CZ"/>
        </w:rPr>
        <w:t>a</w:t>
      </w:r>
      <w:r w:rsidRPr="007E42E0">
        <w:rPr>
          <w:rFonts w:ascii="Times New Roman" w:hAnsi="Times New Roman"/>
          <w:sz w:val="18"/>
          <w:szCs w:val="18"/>
        </w:rPr>
        <w:t xml:space="preserve"> </w:t>
      </w:r>
      <w:r w:rsidR="006A3C56" w:rsidRPr="007E42E0">
        <w:rPr>
          <w:rFonts w:ascii="Times New Roman" w:hAnsi="Times New Roman"/>
          <w:sz w:val="18"/>
          <w:szCs w:val="18"/>
          <w:lang w:val="cs-CZ"/>
        </w:rPr>
        <w:t xml:space="preserve">reklamní systém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12043E11" w14:textId="77777777" w:rsidTr="00B90332">
        <w:trPr>
          <w:cantSplit/>
        </w:trPr>
        <w:tc>
          <w:tcPr>
            <w:tcW w:w="9284" w:type="dxa"/>
            <w:gridSpan w:val="2"/>
            <w:tcBorders>
              <w:left w:val="double" w:sz="4" w:space="0" w:color="auto"/>
              <w:right w:val="double" w:sz="4" w:space="0" w:color="auto"/>
            </w:tcBorders>
          </w:tcPr>
          <w:p w14:paraId="0104ED22"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lastRenderedPageBreak/>
              <w:t>Vnější informační panely barva oranžová (vpředu, pravý bok mezi první a druhé</w:t>
            </w:r>
            <w:r w:rsidR="003E0308" w:rsidRPr="007E42E0">
              <w:rPr>
                <w:rFonts w:ascii="Times New Roman" w:hAnsi="Times New Roman"/>
                <w:lang w:val="cs-CZ" w:eastAsia="cs-CZ"/>
              </w:rPr>
              <w:t xml:space="preserve"> </w:t>
            </w:r>
            <w:r w:rsidRPr="007E42E0">
              <w:rPr>
                <w:rFonts w:ascii="Times New Roman" w:hAnsi="Times New Roman"/>
                <w:lang w:val="cs-CZ" w:eastAsia="cs-CZ"/>
              </w:rPr>
              <w:t>dveře, zadní – pouze číselný).</w:t>
            </w:r>
          </w:p>
          <w:p w14:paraId="3509EFFE" w14:textId="77777777" w:rsidR="0036389F" w:rsidRPr="007E42E0" w:rsidRDefault="0036389F" w:rsidP="002E454F">
            <w:pPr>
              <w:pStyle w:val="Nadpis5"/>
              <w:rPr>
                <w:rFonts w:ascii="Times New Roman" w:hAnsi="Times New Roman"/>
              </w:rPr>
            </w:pPr>
            <w:r w:rsidRPr="007E42E0">
              <w:rPr>
                <w:rFonts w:ascii="Times New Roman" w:hAnsi="Times New Roman"/>
              </w:rPr>
              <w:t>Vnitřní informační panel</w:t>
            </w:r>
            <w:r w:rsidR="00E653CA" w:rsidRPr="007E42E0">
              <w:rPr>
                <w:rFonts w:ascii="Times New Roman" w:hAnsi="Times New Roman"/>
                <w:lang w:val="cs-CZ"/>
              </w:rPr>
              <w:t xml:space="preserve"> 2ks pro cestující LCD 29“ + WIFI</w:t>
            </w:r>
            <w:r w:rsidRPr="007E42E0">
              <w:rPr>
                <w:rFonts w:ascii="Times New Roman" w:hAnsi="Times New Roman"/>
              </w:rPr>
              <w:t xml:space="preserve"> (v první čtvrtině vozu a druhý za spojovacím měchem).</w:t>
            </w:r>
          </w:p>
          <w:p w14:paraId="5948B76B"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Inst</w:t>
            </w:r>
            <w:r w:rsidR="00B53F50" w:rsidRPr="007E42E0">
              <w:rPr>
                <w:rFonts w:ascii="Times New Roman" w:hAnsi="Times New Roman"/>
                <w:lang w:val="cs-CZ" w:eastAsia="cs-CZ"/>
              </w:rPr>
              <w:t xml:space="preserve">alovat časový spínač </w:t>
            </w:r>
            <w:r w:rsidRPr="007E42E0">
              <w:rPr>
                <w:rFonts w:ascii="Times New Roman" w:hAnsi="Times New Roman"/>
                <w:lang w:val="cs-CZ" w:eastAsia="cs-CZ"/>
              </w:rPr>
              <w:t>napájení panelů nebo umožnit napájení panelů při zapnutém zapalovacím klíčku na první polohu.</w:t>
            </w:r>
          </w:p>
          <w:p w14:paraId="55B16889"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Kabeláž vnějších a vnitřních informačních panelů ukončit do rozvodky EM Rdi-S2.</w:t>
            </w:r>
          </w:p>
        </w:tc>
      </w:tr>
      <w:tr w:rsidR="0036389F" w:rsidRPr="007E42E0" w14:paraId="10B97301" w14:textId="77777777" w:rsidTr="00B90332">
        <w:trPr>
          <w:cantSplit/>
        </w:trPr>
        <w:tc>
          <w:tcPr>
            <w:tcW w:w="1341" w:type="dxa"/>
            <w:tcBorders>
              <w:left w:val="double" w:sz="4" w:space="0" w:color="auto"/>
            </w:tcBorders>
          </w:tcPr>
          <w:p w14:paraId="47CDD40A"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3E4C5082"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7F36C2A5" w14:textId="77777777" w:rsidTr="00B90332">
        <w:tc>
          <w:tcPr>
            <w:tcW w:w="1341" w:type="dxa"/>
            <w:tcBorders>
              <w:left w:val="double" w:sz="4" w:space="0" w:color="auto"/>
              <w:bottom w:val="single" w:sz="12" w:space="0" w:color="auto"/>
            </w:tcBorders>
          </w:tcPr>
          <w:p w14:paraId="357DB6CB"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32DA63E3" w14:textId="77777777" w:rsidR="0036389F" w:rsidRPr="007E42E0" w:rsidRDefault="0036389F" w:rsidP="002E454F">
            <w:pPr>
              <w:pStyle w:val="Nadpis6"/>
              <w:rPr>
                <w:rFonts w:ascii="Times New Roman" w:hAnsi="Times New Roman"/>
                <w:lang w:val="cs-CZ" w:eastAsia="cs-CZ"/>
              </w:rPr>
            </w:pPr>
          </w:p>
        </w:tc>
      </w:tr>
      <w:tr w:rsidR="0036389F" w:rsidRPr="007E42E0" w14:paraId="1C119E6B" w14:textId="77777777" w:rsidTr="00B90332">
        <w:trPr>
          <w:cantSplit/>
        </w:trPr>
        <w:tc>
          <w:tcPr>
            <w:tcW w:w="9284" w:type="dxa"/>
            <w:gridSpan w:val="2"/>
            <w:tcBorders>
              <w:top w:val="single" w:sz="12" w:space="0" w:color="auto"/>
              <w:left w:val="double" w:sz="4" w:space="0" w:color="auto"/>
              <w:right w:val="double" w:sz="4" w:space="0" w:color="auto"/>
            </w:tcBorders>
          </w:tcPr>
          <w:p w14:paraId="72D62335"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Kabeláž zobrazovače ukončit do rozvodky EM Rdi-S2</w:t>
            </w:r>
          </w:p>
        </w:tc>
      </w:tr>
      <w:tr w:rsidR="0036389F" w:rsidRPr="007E42E0" w14:paraId="36E45C9B" w14:textId="77777777" w:rsidTr="00B90332">
        <w:trPr>
          <w:cantSplit/>
        </w:trPr>
        <w:tc>
          <w:tcPr>
            <w:tcW w:w="1341" w:type="dxa"/>
            <w:tcBorders>
              <w:left w:val="double" w:sz="4" w:space="0" w:color="auto"/>
              <w:bottom w:val="single" w:sz="4" w:space="0" w:color="auto"/>
            </w:tcBorders>
          </w:tcPr>
          <w:p w14:paraId="6AF73394"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bottom w:val="single" w:sz="4" w:space="0" w:color="auto"/>
              <w:right w:val="double" w:sz="4" w:space="0" w:color="auto"/>
            </w:tcBorders>
          </w:tcPr>
          <w:p w14:paraId="2882A443"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5EBE39F4" w14:textId="77777777" w:rsidTr="00B90332">
        <w:tc>
          <w:tcPr>
            <w:tcW w:w="1341" w:type="dxa"/>
            <w:tcBorders>
              <w:left w:val="double" w:sz="4" w:space="0" w:color="auto"/>
              <w:bottom w:val="double" w:sz="4" w:space="0" w:color="auto"/>
            </w:tcBorders>
          </w:tcPr>
          <w:p w14:paraId="71C17DF9"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270AA73B" w14:textId="77777777" w:rsidR="0036389F" w:rsidRPr="007E42E0" w:rsidRDefault="0036389F" w:rsidP="002E454F">
            <w:pPr>
              <w:pStyle w:val="Nadpis6"/>
              <w:rPr>
                <w:rFonts w:ascii="Times New Roman" w:hAnsi="Times New Roman"/>
                <w:lang w:val="cs-CZ" w:eastAsia="cs-CZ"/>
              </w:rPr>
            </w:pPr>
          </w:p>
        </w:tc>
      </w:tr>
    </w:tbl>
    <w:p w14:paraId="42C23655" w14:textId="77777777" w:rsidR="000D69B9" w:rsidRPr="007E42E0" w:rsidRDefault="000D69B9" w:rsidP="000D69B9">
      <w:pPr>
        <w:pStyle w:val="Podnadpis"/>
        <w:numPr>
          <w:ilvl w:val="0"/>
          <w:numId w:val="0"/>
        </w:numPr>
        <w:ind w:left="720"/>
        <w:rPr>
          <w:rFonts w:ascii="Times New Roman" w:hAnsi="Times New Roman"/>
          <w:sz w:val="18"/>
          <w:szCs w:val="18"/>
        </w:rPr>
      </w:pPr>
    </w:p>
    <w:p w14:paraId="2FAB3BEA" w14:textId="77777777" w:rsidR="000D69B9" w:rsidRPr="007E42E0" w:rsidRDefault="000D69B9" w:rsidP="000D69B9">
      <w:pPr>
        <w:pStyle w:val="Podnadpis"/>
        <w:rPr>
          <w:rFonts w:ascii="Times New Roman" w:hAnsi="Times New Roman"/>
          <w:sz w:val="18"/>
          <w:szCs w:val="18"/>
        </w:rPr>
      </w:pPr>
      <w:r w:rsidRPr="007E42E0">
        <w:rPr>
          <w:rFonts w:ascii="Times New Roman" w:hAnsi="Times New Roman"/>
          <w:sz w:val="18"/>
          <w:szCs w:val="18"/>
          <w:lang w:val="cs-CZ"/>
        </w:rPr>
        <w:t>Komunikační protokoly</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0D69B9" w:rsidRPr="007E42E0" w14:paraId="70DC7ED8" w14:textId="77777777" w:rsidTr="00AA569B">
        <w:trPr>
          <w:cantSplit/>
        </w:trPr>
        <w:tc>
          <w:tcPr>
            <w:tcW w:w="9284" w:type="dxa"/>
            <w:gridSpan w:val="2"/>
            <w:tcBorders>
              <w:top w:val="single" w:sz="12" w:space="0" w:color="auto"/>
              <w:left w:val="double" w:sz="4" w:space="0" w:color="auto"/>
              <w:right w:val="double" w:sz="4" w:space="0" w:color="auto"/>
            </w:tcBorders>
          </w:tcPr>
          <w:p w14:paraId="57263C19" w14:textId="77777777" w:rsidR="000D69B9" w:rsidRPr="007E42E0" w:rsidRDefault="000D69B9" w:rsidP="000D69B9">
            <w:pPr>
              <w:pStyle w:val="Nadpis5"/>
              <w:rPr>
                <w:rFonts w:ascii="Times New Roman" w:hAnsi="Times New Roman"/>
              </w:rPr>
            </w:pPr>
            <w:r w:rsidRPr="007E42E0">
              <w:rPr>
                <w:rFonts w:ascii="Times New Roman" w:hAnsi="Times New Roman"/>
              </w:rPr>
              <w:t>Součástí dodávky autobusu musí být komunikační protokol, který umožní dodavateli odbavovacího systému zadavatele ovládat vozový informační systém a audio hlásiče umístěné v autobuse.</w:t>
            </w:r>
          </w:p>
        </w:tc>
      </w:tr>
      <w:tr w:rsidR="000D69B9" w:rsidRPr="007E42E0" w14:paraId="6CFBFA5D" w14:textId="77777777" w:rsidTr="00AA569B">
        <w:trPr>
          <w:cantSplit/>
        </w:trPr>
        <w:tc>
          <w:tcPr>
            <w:tcW w:w="1341" w:type="dxa"/>
            <w:tcBorders>
              <w:left w:val="double" w:sz="4" w:space="0" w:color="auto"/>
              <w:bottom w:val="single" w:sz="4" w:space="0" w:color="auto"/>
            </w:tcBorders>
          </w:tcPr>
          <w:p w14:paraId="55FB16A9" w14:textId="77777777" w:rsidR="000D69B9" w:rsidRPr="007E42E0" w:rsidRDefault="000D69B9" w:rsidP="00AA569B">
            <w:pPr>
              <w:pStyle w:val="Nadpis9"/>
              <w:rPr>
                <w:rFonts w:ascii="Times New Roman" w:hAnsi="Times New Roman"/>
              </w:rPr>
            </w:pPr>
            <w:r w:rsidRPr="007E42E0">
              <w:rPr>
                <w:rFonts w:ascii="Times New Roman" w:hAnsi="Times New Roman"/>
              </w:rPr>
              <w:t>Odpověď:</w:t>
            </w:r>
          </w:p>
        </w:tc>
        <w:tc>
          <w:tcPr>
            <w:tcW w:w="7943" w:type="dxa"/>
            <w:tcBorders>
              <w:bottom w:val="single" w:sz="4" w:space="0" w:color="auto"/>
              <w:right w:val="double" w:sz="4" w:space="0" w:color="auto"/>
            </w:tcBorders>
          </w:tcPr>
          <w:p w14:paraId="1CA12458" w14:textId="77777777" w:rsidR="000D69B9" w:rsidRPr="007E42E0" w:rsidRDefault="000D69B9" w:rsidP="00AA569B">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0D69B9" w:rsidRPr="007E42E0" w14:paraId="1C03389C" w14:textId="77777777" w:rsidTr="00AA569B">
        <w:tc>
          <w:tcPr>
            <w:tcW w:w="1341" w:type="dxa"/>
            <w:tcBorders>
              <w:left w:val="double" w:sz="4" w:space="0" w:color="auto"/>
              <w:bottom w:val="double" w:sz="4" w:space="0" w:color="auto"/>
            </w:tcBorders>
          </w:tcPr>
          <w:p w14:paraId="19C0BD0B" w14:textId="77777777" w:rsidR="000D69B9" w:rsidRPr="007E42E0" w:rsidRDefault="000D69B9" w:rsidP="00AA569B">
            <w:pPr>
              <w:pStyle w:val="Nadpis9"/>
              <w:rPr>
                <w:rFonts w:ascii="Times New Roman" w:hAnsi="Times New Roman"/>
              </w:rPr>
            </w:pPr>
            <w:r w:rsidRPr="007E42E0">
              <w:rPr>
                <w:rFonts w:ascii="Times New Roman" w:hAnsi="Times New Roman"/>
              </w:rPr>
              <w:t>Komentář:</w:t>
            </w:r>
          </w:p>
        </w:tc>
        <w:tc>
          <w:tcPr>
            <w:tcW w:w="7943" w:type="dxa"/>
            <w:tcBorders>
              <w:bottom w:val="double" w:sz="4" w:space="0" w:color="auto"/>
              <w:right w:val="double" w:sz="4" w:space="0" w:color="auto"/>
            </w:tcBorders>
          </w:tcPr>
          <w:p w14:paraId="12212132" w14:textId="77777777" w:rsidR="000D69B9" w:rsidRPr="007E42E0" w:rsidRDefault="000D69B9" w:rsidP="00AA569B">
            <w:pPr>
              <w:pStyle w:val="Nadpis6"/>
              <w:rPr>
                <w:rFonts w:ascii="Times New Roman" w:hAnsi="Times New Roman"/>
              </w:rPr>
            </w:pPr>
          </w:p>
        </w:tc>
      </w:tr>
    </w:tbl>
    <w:p w14:paraId="429F6A0D" w14:textId="77777777" w:rsidR="0036389F" w:rsidRPr="007E42E0" w:rsidRDefault="0036389F" w:rsidP="002E454F">
      <w:pPr>
        <w:pStyle w:val="Podnadpis"/>
        <w:numPr>
          <w:ilvl w:val="0"/>
          <w:numId w:val="0"/>
        </w:numPr>
        <w:ind w:left="720"/>
        <w:rPr>
          <w:rFonts w:ascii="Times New Roman" w:hAnsi="Times New Roman"/>
          <w:sz w:val="18"/>
          <w:szCs w:val="18"/>
          <w:lang w:val="cs-CZ"/>
        </w:rPr>
      </w:pPr>
    </w:p>
    <w:p w14:paraId="78B44318" w14:textId="77777777" w:rsidR="0036389F" w:rsidRPr="007E42E0" w:rsidRDefault="0036389F" w:rsidP="002E454F">
      <w:pPr>
        <w:pStyle w:val="Podnadpis"/>
        <w:rPr>
          <w:rFonts w:ascii="Times New Roman" w:hAnsi="Times New Roman"/>
          <w:sz w:val="18"/>
          <w:szCs w:val="18"/>
          <w:lang w:val="cs-CZ"/>
        </w:rPr>
      </w:pPr>
      <w:r w:rsidRPr="007E42E0">
        <w:rPr>
          <w:rFonts w:ascii="Times New Roman" w:hAnsi="Times New Roman"/>
          <w:sz w:val="18"/>
          <w:szCs w:val="18"/>
        </w:rPr>
        <w:t>Umístění komponentů EIS</w:t>
      </w:r>
    </w:p>
    <w:tbl>
      <w:tblPr>
        <w:tblW w:w="928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3EC142BD" w14:textId="77777777" w:rsidTr="00B90332">
        <w:tc>
          <w:tcPr>
            <w:tcW w:w="9284" w:type="dxa"/>
            <w:gridSpan w:val="2"/>
          </w:tcPr>
          <w:p w14:paraId="367EEFC6" w14:textId="77777777" w:rsidR="0036389F" w:rsidRPr="007E42E0" w:rsidRDefault="0036389F" w:rsidP="002E454F">
            <w:pPr>
              <w:pStyle w:val="Nadpis5"/>
              <w:rPr>
                <w:rFonts w:ascii="Times New Roman" w:hAnsi="Times New Roman"/>
              </w:rPr>
            </w:pPr>
            <w:r w:rsidRPr="007E42E0">
              <w:rPr>
                <w:rFonts w:ascii="Times New Roman" w:hAnsi="Times New Roman"/>
              </w:rPr>
              <w:t>Všechny komponenty montovat pokud možno</w:t>
            </w:r>
            <w:r w:rsidR="00343E6C" w:rsidRPr="007E42E0">
              <w:rPr>
                <w:rFonts w:ascii="Times New Roman" w:hAnsi="Times New Roman"/>
                <w:lang w:val="cs-CZ"/>
              </w:rPr>
              <w:t xml:space="preserve"> (z hlediska umístění se nejedná o závazný požadavek)</w:t>
            </w:r>
            <w:r w:rsidRPr="007E42E0">
              <w:rPr>
                <w:rFonts w:ascii="Times New Roman" w:hAnsi="Times New Roman"/>
              </w:rPr>
              <w:t xml:space="preserve"> do jedné dobře přístupné, chráněné a uzamykatelné skříně. Součástí je měnič 24/12 V pro napájení radiostanice.</w:t>
            </w:r>
          </w:p>
        </w:tc>
      </w:tr>
      <w:tr w:rsidR="0036389F" w:rsidRPr="007E42E0" w14:paraId="3A08C3D6" w14:textId="77777777" w:rsidTr="00B90332">
        <w:tc>
          <w:tcPr>
            <w:tcW w:w="1341" w:type="dxa"/>
          </w:tcPr>
          <w:p w14:paraId="172A3543"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Pr>
          <w:p w14:paraId="494A14B2"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25591613" w14:textId="77777777" w:rsidTr="00B90332">
        <w:tc>
          <w:tcPr>
            <w:tcW w:w="1341" w:type="dxa"/>
            <w:tcBorders>
              <w:bottom w:val="double" w:sz="4" w:space="0" w:color="auto"/>
            </w:tcBorders>
          </w:tcPr>
          <w:p w14:paraId="7D4DB40B"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tcBorders>
          </w:tcPr>
          <w:p w14:paraId="2900F8E4" w14:textId="77777777" w:rsidR="0036389F" w:rsidRPr="007E42E0" w:rsidRDefault="0036389F" w:rsidP="002E454F">
            <w:pPr>
              <w:pStyle w:val="Zkladntext"/>
              <w:rPr>
                <w:rFonts w:ascii="Times New Roman" w:hAnsi="Times New Roman" w:cs="Times New Roman"/>
              </w:rPr>
            </w:pPr>
          </w:p>
        </w:tc>
      </w:tr>
    </w:tbl>
    <w:p w14:paraId="65B0A92C" w14:textId="77777777" w:rsidR="00300167" w:rsidRPr="007E42E0" w:rsidRDefault="00300167" w:rsidP="002E454F">
      <w:pPr>
        <w:pStyle w:val="Podnadpis"/>
        <w:numPr>
          <w:ilvl w:val="0"/>
          <w:numId w:val="0"/>
        </w:numPr>
        <w:ind w:left="720" w:hanging="720"/>
        <w:rPr>
          <w:rFonts w:ascii="Times New Roman" w:hAnsi="Times New Roman"/>
          <w:sz w:val="18"/>
          <w:szCs w:val="18"/>
          <w:lang w:val="cs-CZ"/>
        </w:rPr>
      </w:pPr>
    </w:p>
    <w:p w14:paraId="3205D119" w14:textId="37EB616B" w:rsidR="0037517C" w:rsidRPr="007E42E0" w:rsidRDefault="00300167" w:rsidP="004642B1">
      <w:pPr>
        <w:pStyle w:val="Podnadpis"/>
      </w:pPr>
      <w:r w:rsidRPr="007E42E0">
        <w:rPr>
          <w:rFonts w:ascii="Times New Roman" w:hAnsi="Times New Roman"/>
          <w:sz w:val="18"/>
          <w:szCs w:val="18"/>
        </w:rPr>
        <w:t>Kamerový systém</w:t>
      </w:r>
      <w:r w:rsidR="00C92C2F" w:rsidRPr="007E42E0">
        <w:rPr>
          <w:rFonts w:ascii="Times New Roman" w:hAnsi="Times New Roman"/>
          <w:sz w:val="18"/>
          <w:szCs w:val="18"/>
          <w:lang w:val="cs-CZ"/>
        </w:rPr>
        <w:t xml:space="preserve"> </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341"/>
        <w:gridCol w:w="7944"/>
      </w:tblGrid>
      <w:tr w:rsidR="00300167" w:rsidRPr="007E42E0" w14:paraId="5534DB33" w14:textId="77777777" w:rsidTr="000D69B9">
        <w:trPr>
          <w:cantSplit/>
        </w:trPr>
        <w:tc>
          <w:tcPr>
            <w:tcW w:w="9284" w:type="dxa"/>
            <w:gridSpan w:val="2"/>
            <w:tcBorders>
              <w:top w:val="double" w:sz="4" w:space="0" w:color="auto"/>
              <w:left w:val="double" w:sz="4" w:space="0" w:color="auto"/>
              <w:bottom w:val="single" w:sz="4" w:space="0" w:color="auto"/>
              <w:right w:val="double" w:sz="4" w:space="0" w:color="auto"/>
            </w:tcBorders>
          </w:tcPr>
          <w:p w14:paraId="24337AD5" w14:textId="77777777" w:rsidR="00D83FD9" w:rsidRPr="007E42E0" w:rsidRDefault="00D83FD9" w:rsidP="00D83FD9">
            <w:pPr>
              <w:pStyle w:val="Nadpis5"/>
              <w:rPr>
                <w:rFonts w:ascii="Times New Roman" w:hAnsi="Times New Roman"/>
              </w:rPr>
            </w:pPr>
            <w:r w:rsidRPr="007E42E0">
              <w:rPr>
                <w:rFonts w:ascii="Times New Roman" w:hAnsi="Times New Roman"/>
              </w:rPr>
              <w:t>Systém obsahuje kamery a displej min. 7“ pro sledování prostoru všech dveří / 4 kamery a pro sledování interiéru (salonu)  2 kamery umístěny ve stropním prostoru v přední části vozu a 2 kamery  umístěné ve stropním prostoru ve vleku v součinnosti se záznamovým zařízením s délkou uchování záznamu alespoň 72 hod.</w:t>
            </w:r>
          </w:p>
          <w:p w14:paraId="65FC138B" w14:textId="77777777" w:rsidR="000D69B9" w:rsidRPr="007E42E0" w:rsidRDefault="000D69B9" w:rsidP="000D69B9">
            <w:pPr>
              <w:pStyle w:val="Nadpis5"/>
              <w:rPr>
                <w:rFonts w:ascii="Times New Roman" w:hAnsi="Times New Roman"/>
              </w:rPr>
            </w:pPr>
            <w:r w:rsidRPr="007E42E0">
              <w:rPr>
                <w:rFonts w:ascii="Times New Roman" w:hAnsi="Times New Roman"/>
              </w:rPr>
              <w:t xml:space="preserve">Kamerové sledování celého prostoru vně vozidla s 7 kamerami: záběr prostoru před vozidlem s nočním viděním 1 kamera (havarijní), panoramatický záběr prostoru před vozidlem 1 kamera, záběr prostoru za vozidlem pro účely couvání s nočním viděním 1 kamera, při zařazení zpětného chodu se záběr z této kamery automaticky zobrazí na přehledovém LCD monitoru v zorném poli řidiče; záběr prostoru levá a pravá strana od kabiny řidiče směrem dozadu podél celého autobusu s nočním viděním 2 kamery a od zadní části levá a pravá strana směrem dopředu podél celého autobusu s nočním viděním 2 kamery, vše bude v součinnosti se záznamovým zařízením s délkou uchování záznamu alespoň 72 hod.   </w:t>
            </w:r>
          </w:p>
          <w:p w14:paraId="1286B75B" w14:textId="77777777" w:rsidR="003810A0" w:rsidRPr="007E42E0" w:rsidRDefault="000D69B9" w:rsidP="000D69B9">
            <w:pPr>
              <w:pStyle w:val="Nadpis5"/>
              <w:rPr>
                <w:rFonts w:ascii="Times New Roman" w:hAnsi="Times New Roman"/>
                <w:lang w:eastAsia="en-US"/>
              </w:rPr>
            </w:pPr>
            <w:r w:rsidRPr="007E42E0">
              <w:rPr>
                <w:rFonts w:ascii="Times New Roman" w:hAnsi="Times New Roman"/>
              </w:rPr>
              <w:t>Úložiště pro záznamové zařízení musí být v samostatném boxu (schráni) v prostoru podhledu za 1 dveřmi na pravé straně nad podběhem pevně přichycené proti odcizení a dvířka boxu uzamykatelná samostatným klíčem.</w:t>
            </w:r>
          </w:p>
        </w:tc>
      </w:tr>
      <w:tr w:rsidR="00300167" w:rsidRPr="007E42E0" w14:paraId="0D47C570" w14:textId="77777777" w:rsidTr="00300167">
        <w:trPr>
          <w:cantSplit/>
        </w:trPr>
        <w:tc>
          <w:tcPr>
            <w:tcW w:w="1341" w:type="dxa"/>
            <w:tcBorders>
              <w:top w:val="single" w:sz="4" w:space="0" w:color="auto"/>
              <w:left w:val="double" w:sz="4" w:space="0" w:color="auto"/>
              <w:bottom w:val="single" w:sz="4" w:space="0" w:color="auto"/>
              <w:right w:val="single" w:sz="4" w:space="0" w:color="auto"/>
            </w:tcBorders>
            <w:hideMark/>
          </w:tcPr>
          <w:p w14:paraId="67CA15C2" w14:textId="77777777" w:rsidR="00300167" w:rsidRPr="007E42E0" w:rsidRDefault="00300167" w:rsidP="002E454F">
            <w:pPr>
              <w:pStyle w:val="Nadpis9"/>
              <w:spacing w:line="276" w:lineRule="auto"/>
              <w:rPr>
                <w:rFonts w:ascii="Times New Roman" w:hAnsi="Times New Roman"/>
                <w:lang w:eastAsia="en-US"/>
              </w:rPr>
            </w:pPr>
            <w:r w:rsidRPr="007E42E0">
              <w:rPr>
                <w:rFonts w:ascii="Times New Roman" w:hAnsi="Times New Roman"/>
                <w:lang w:eastAsia="en-US"/>
              </w:rPr>
              <w:t>Odpověď:</w:t>
            </w:r>
          </w:p>
        </w:tc>
        <w:tc>
          <w:tcPr>
            <w:tcW w:w="7943" w:type="dxa"/>
            <w:tcBorders>
              <w:top w:val="single" w:sz="4" w:space="0" w:color="auto"/>
              <w:left w:val="single" w:sz="4" w:space="0" w:color="auto"/>
              <w:bottom w:val="single" w:sz="4" w:space="0" w:color="auto"/>
              <w:right w:val="double" w:sz="4" w:space="0" w:color="auto"/>
            </w:tcBorders>
            <w:hideMark/>
          </w:tcPr>
          <w:p w14:paraId="4EB19256" w14:textId="77777777" w:rsidR="00300167" w:rsidRPr="007E42E0" w:rsidRDefault="00300167" w:rsidP="002E454F">
            <w:pPr>
              <w:spacing w:line="276" w:lineRule="auto"/>
              <w:jc w:val="center"/>
              <w:rPr>
                <w:sz w:val="18"/>
                <w:szCs w:val="18"/>
                <w:lang w:eastAsia="en-US"/>
              </w:rPr>
            </w:pPr>
            <w:r w:rsidRPr="007E42E0">
              <w:rPr>
                <w:sz w:val="18"/>
                <w:szCs w:val="18"/>
                <w:lang w:eastAsia="en-US"/>
              </w:rPr>
              <w:t xml:space="preserve">ANO </w:t>
            </w:r>
            <w:r w:rsidRPr="007E42E0">
              <w:rPr>
                <w:sz w:val="18"/>
                <w:szCs w:val="18"/>
                <w:lang w:eastAsia="en-US"/>
              </w:rPr>
              <w:fldChar w:fldCharType="begin">
                <w:ffData>
                  <w:name w:val="Zaškrtávací1"/>
                  <w:enabled/>
                  <w:calcOnExit w:val="0"/>
                  <w:checkBox>
                    <w:sizeAuto/>
                    <w:default w:val="0"/>
                  </w:checkBox>
                </w:ffData>
              </w:fldChar>
            </w:r>
            <w:r w:rsidRPr="007E42E0">
              <w:rPr>
                <w:sz w:val="18"/>
                <w:szCs w:val="18"/>
                <w:lang w:eastAsia="en-US"/>
              </w:rPr>
              <w:instrText xml:space="preserve"> FORMCHECKBOX </w:instrText>
            </w:r>
            <w:r w:rsidRPr="007E42E0">
              <w:rPr>
                <w:sz w:val="18"/>
                <w:szCs w:val="18"/>
                <w:lang w:eastAsia="en-US"/>
              </w:rPr>
            </w:r>
            <w:r w:rsidRPr="007E42E0">
              <w:rPr>
                <w:sz w:val="18"/>
                <w:szCs w:val="18"/>
                <w:lang w:eastAsia="en-US"/>
              </w:rPr>
              <w:fldChar w:fldCharType="separate"/>
            </w:r>
            <w:r w:rsidRPr="007E42E0">
              <w:rPr>
                <w:sz w:val="18"/>
                <w:szCs w:val="18"/>
                <w:lang w:eastAsia="en-US"/>
              </w:rPr>
              <w:fldChar w:fldCharType="end"/>
            </w:r>
            <w:r w:rsidRPr="007E42E0">
              <w:rPr>
                <w:sz w:val="18"/>
                <w:szCs w:val="18"/>
                <w:lang w:eastAsia="en-US"/>
              </w:rPr>
              <w:t xml:space="preserve">        NE </w:t>
            </w:r>
            <w:r w:rsidRPr="007E42E0">
              <w:rPr>
                <w:sz w:val="18"/>
                <w:szCs w:val="18"/>
                <w:lang w:eastAsia="en-US"/>
              </w:rPr>
              <w:fldChar w:fldCharType="begin">
                <w:ffData>
                  <w:name w:val="Zaškrtávací2"/>
                  <w:enabled/>
                  <w:calcOnExit w:val="0"/>
                  <w:checkBox>
                    <w:sizeAuto/>
                    <w:default w:val="0"/>
                  </w:checkBox>
                </w:ffData>
              </w:fldChar>
            </w:r>
            <w:r w:rsidRPr="007E42E0">
              <w:rPr>
                <w:sz w:val="18"/>
                <w:szCs w:val="18"/>
                <w:lang w:eastAsia="en-US"/>
              </w:rPr>
              <w:instrText xml:space="preserve"> FORMCHECKBOX </w:instrText>
            </w:r>
            <w:r w:rsidRPr="007E42E0">
              <w:rPr>
                <w:sz w:val="18"/>
                <w:szCs w:val="18"/>
                <w:lang w:eastAsia="en-US"/>
              </w:rPr>
            </w:r>
            <w:r w:rsidRPr="007E42E0">
              <w:rPr>
                <w:sz w:val="18"/>
                <w:szCs w:val="18"/>
                <w:lang w:eastAsia="en-US"/>
              </w:rPr>
              <w:fldChar w:fldCharType="separate"/>
            </w:r>
            <w:r w:rsidRPr="007E42E0">
              <w:rPr>
                <w:sz w:val="18"/>
                <w:szCs w:val="18"/>
                <w:lang w:eastAsia="en-US"/>
              </w:rPr>
              <w:fldChar w:fldCharType="end"/>
            </w:r>
          </w:p>
        </w:tc>
      </w:tr>
      <w:tr w:rsidR="00300167" w:rsidRPr="007E42E0" w14:paraId="75DCA28C" w14:textId="77777777" w:rsidTr="00300167">
        <w:tc>
          <w:tcPr>
            <w:tcW w:w="1341" w:type="dxa"/>
            <w:tcBorders>
              <w:top w:val="single" w:sz="4" w:space="0" w:color="auto"/>
              <w:left w:val="double" w:sz="4" w:space="0" w:color="auto"/>
              <w:bottom w:val="double" w:sz="4" w:space="0" w:color="auto"/>
              <w:right w:val="single" w:sz="4" w:space="0" w:color="auto"/>
            </w:tcBorders>
            <w:hideMark/>
          </w:tcPr>
          <w:p w14:paraId="156E0526" w14:textId="77777777" w:rsidR="00300167" w:rsidRPr="007E42E0" w:rsidRDefault="00300167" w:rsidP="002E454F">
            <w:pPr>
              <w:pStyle w:val="Nadpis9"/>
              <w:spacing w:line="276" w:lineRule="auto"/>
              <w:rPr>
                <w:rFonts w:ascii="Times New Roman" w:hAnsi="Times New Roman"/>
                <w:lang w:eastAsia="en-US"/>
              </w:rPr>
            </w:pPr>
            <w:r w:rsidRPr="007E42E0">
              <w:rPr>
                <w:rFonts w:ascii="Times New Roman" w:hAnsi="Times New Roman"/>
                <w:lang w:eastAsia="en-US"/>
              </w:rPr>
              <w:t>Komentář:</w:t>
            </w:r>
          </w:p>
        </w:tc>
        <w:tc>
          <w:tcPr>
            <w:tcW w:w="7943" w:type="dxa"/>
            <w:tcBorders>
              <w:top w:val="single" w:sz="4" w:space="0" w:color="auto"/>
              <w:left w:val="single" w:sz="4" w:space="0" w:color="auto"/>
              <w:bottom w:val="double" w:sz="4" w:space="0" w:color="auto"/>
              <w:right w:val="double" w:sz="4" w:space="0" w:color="auto"/>
            </w:tcBorders>
          </w:tcPr>
          <w:p w14:paraId="38C843C5" w14:textId="77777777" w:rsidR="00300167" w:rsidRPr="007E42E0" w:rsidRDefault="00300167" w:rsidP="002E454F">
            <w:pPr>
              <w:pStyle w:val="Nadpis6"/>
              <w:spacing w:line="276" w:lineRule="auto"/>
              <w:rPr>
                <w:rFonts w:ascii="Times New Roman" w:hAnsi="Times New Roman"/>
                <w:lang w:eastAsia="en-US"/>
              </w:rPr>
            </w:pPr>
          </w:p>
        </w:tc>
      </w:tr>
    </w:tbl>
    <w:p w14:paraId="2C54C7BA" w14:textId="77777777" w:rsidR="0036389F" w:rsidRPr="007E42E0" w:rsidRDefault="0036389F" w:rsidP="002E454F">
      <w:pPr>
        <w:rPr>
          <w:sz w:val="18"/>
          <w:szCs w:val="18"/>
        </w:rPr>
      </w:pPr>
    </w:p>
    <w:p w14:paraId="5FB9E5C4" w14:textId="48769F21" w:rsidR="0036389F" w:rsidRPr="00A07698" w:rsidRDefault="0036389F" w:rsidP="004642B1">
      <w:pPr>
        <w:pStyle w:val="Podnadpis"/>
        <w:rPr>
          <w:rFonts w:ascii="Times New Roman" w:hAnsi="Times New Roman"/>
          <w:sz w:val="18"/>
          <w:szCs w:val="18"/>
        </w:rPr>
      </w:pPr>
      <w:r w:rsidRPr="007E42E0">
        <w:rPr>
          <w:rFonts w:ascii="Times New Roman" w:hAnsi="Times New Roman"/>
          <w:sz w:val="18"/>
          <w:szCs w:val="18"/>
        </w:rPr>
        <w:t>Akustický informační systém</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12873DF7" w14:textId="77777777" w:rsidTr="00B90332">
        <w:trPr>
          <w:cantSplit/>
        </w:trPr>
        <w:tc>
          <w:tcPr>
            <w:tcW w:w="9284" w:type="dxa"/>
            <w:gridSpan w:val="2"/>
            <w:tcBorders>
              <w:top w:val="double" w:sz="4" w:space="0" w:color="auto"/>
              <w:left w:val="double" w:sz="4" w:space="0" w:color="auto"/>
              <w:right w:val="double" w:sz="4" w:space="0" w:color="auto"/>
            </w:tcBorders>
          </w:tcPr>
          <w:p w14:paraId="79B08AB5"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Autobusy budou vybavené minimálně vnitřním elektronickým vizuálním a akustickým systémem pro informování cestujících včetně nevidomých a slabozrakých osob</w:t>
            </w:r>
          </w:p>
          <w:p w14:paraId="04C64149"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Povelový přijímač pro signál od nevidomých.</w:t>
            </w:r>
          </w:p>
          <w:p w14:paraId="44C346FD"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Kabeláž pro povelový přijímač ukončit do rozvodky EM Rdi-S2.</w:t>
            </w:r>
          </w:p>
        </w:tc>
      </w:tr>
      <w:tr w:rsidR="0036389F" w:rsidRPr="007E42E0" w14:paraId="6C864566" w14:textId="77777777" w:rsidTr="00B90332">
        <w:trPr>
          <w:cantSplit/>
        </w:trPr>
        <w:tc>
          <w:tcPr>
            <w:tcW w:w="1341" w:type="dxa"/>
            <w:tcBorders>
              <w:left w:val="double" w:sz="4" w:space="0" w:color="auto"/>
            </w:tcBorders>
          </w:tcPr>
          <w:p w14:paraId="6960EF57"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46CAC8CD"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0A6EFCFE" w14:textId="77777777" w:rsidTr="00B90332">
        <w:tc>
          <w:tcPr>
            <w:tcW w:w="1341" w:type="dxa"/>
            <w:tcBorders>
              <w:left w:val="double" w:sz="4" w:space="0" w:color="auto"/>
              <w:bottom w:val="single" w:sz="12" w:space="0" w:color="auto"/>
            </w:tcBorders>
          </w:tcPr>
          <w:p w14:paraId="76214D97"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76AA9DA7" w14:textId="77777777" w:rsidR="0036389F" w:rsidRPr="007E42E0" w:rsidRDefault="0036389F" w:rsidP="002E454F">
            <w:pPr>
              <w:pStyle w:val="Nadpis6"/>
              <w:rPr>
                <w:rFonts w:ascii="Times New Roman" w:hAnsi="Times New Roman"/>
                <w:lang w:val="cs-CZ" w:eastAsia="cs-CZ"/>
              </w:rPr>
            </w:pPr>
          </w:p>
        </w:tc>
      </w:tr>
      <w:tr w:rsidR="0036389F" w:rsidRPr="007E42E0" w14:paraId="2AD34964" w14:textId="77777777" w:rsidTr="00B90332">
        <w:trPr>
          <w:cantSplit/>
        </w:trPr>
        <w:tc>
          <w:tcPr>
            <w:tcW w:w="9284" w:type="dxa"/>
            <w:gridSpan w:val="2"/>
            <w:tcBorders>
              <w:top w:val="single" w:sz="12" w:space="0" w:color="auto"/>
              <w:left w:val="double" w:sz="4" w:space="0" w:color="auto"/>
              <w:right w:val="double" w:sz="4" w:space="0" w:color="auto"/>
            </w:tcBorders>
          </w:tcPr>
          <w:p w14:paraId="5EEC5059"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Anténa povelové soupravy pro signál od nevidomých.</w:t>
            </w:r>
          </w:p>
        </w:tc>
      </w:tr>
      <w:tr w:rsidR="0036389F" w:rsidRPr="007E42E0" w14:paraId="405E6566" w14:textId="77777777" w:rsidTr="00B90332">
        <w:trPr>
          <w:cantSplit/>
        </w:trPr>
        <w:tc>
          <w:tcPr>
            <w:tcW w:w="1341" w:type="dxa"/>
            <w:tcBorders>
              <w:left w:val="double" w:sz="4" w:space="0" w:color="auto"/>
            </w:tcBorders>
          </w:tcPr>
          <w:p w14:paraId="06B339C1"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24BB4BF9"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086C5F8C" w14:textId="77777777" w:rsidTr="00B90332">
        <w:tc>
          <w:tcPr>
            <w:tcW w:w="1341" w:type="dxa"/>
            <w:tcBorders>
              <w:left w:val="double" w:sz="4" w:space="0" w:color="auto"/>
              <w:bottom w:val="single" w:sz="12" w:space="0" w:color="auto"/>
            </w:tcBorders>
          </w:tcPr>
          <w:p w14:paraId="0064E103"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3918D33B" w14:textId="77777777" w:rsidR="0036389F" w:rsidRPr="007E42E0" w:rsidRDefault="0036389F" w:rsidP="002E454F">
            <w:pPr>
              <w:pStyle w:val="Nadpis6"/>
              <w:rPr>
                <w:rFonts w:ascii="Times New Roman" w:hAnsi="Times New Roman"/>
                <w:lang w:val="cs-CZ" w:eastAsia="cs-CZ"/>
              </w:rPr>
            </w:pPr>
          </w:p>
        </w:tc>
      </w:tr>
      <w:tr w:rsidR="0036389F" w:rsidRPr="007E42E0" w14:paraId="23AD73A5" w14:textId="77777777" w:rsidTr="00B90332">
        <w:trPr>
          <w:cantSplit/>
        </w:trPr>
        <w:tc>
          <w:tcPr>
            <w:tcW w:w="9284" w:type="dxa"/>
            <w:gridSpan w:val="2"/>
            <w:tcBorders>
              <w:top w:val="single" w:sz="12" w:space="0" w:color="auto"/>
              <w:left w:val="double" w:sz="4" w:space="0" w:color="auto"/>
              <w:right w:val="double" w:sz="4" w:space="0" w:color="auto"/>
            </w:tcBorders>
          </w:tcPr>
          <w:p w14:paraId="409A28F2"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Vnější reproduktor pro informaci nevidomým.</w:t>
            </w:r>
          </w:p>
          <w:p w14:paraId="75219065"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Kabeláž pro vnější reproduktor ukončit do rozvodky EM Rdi-S2.</w:t>
            </w:r>
          </w:p>
        </w:tc>
      </w:tr>
      <w:tr w:rsidR="0036389F" w:rsidRPr="007E42E0" w14:paraId="0853EDFF" w14:textId="77777777" w:rsidTr="00B90332">
        <w:trPr>
          <w:cantSplit/>
        </w:trPr>
        <w:tc>
          <w:tcPr>
            <w:tcW w:w="1341" w:type="dxa"/>
            <w:tcBorders>
              <w:left w:val="double" w:sz="4" w:space="0" w:color="auto"/>
            </w:tcBorders>
          </w:tcPr>
          <w:p w14:paraId="503A4BA5"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6774D673"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594C150F" w14:textId="77777777" w:rsidTr="00B90332">
        <w:tc>
          <w:tcPr>
            <w:tcW w:w="1341" w:type="dxa"/>
            <w:tcBorders>
              <w:left w:val="double" w:sz="4" w:space="0" w:color="auto"/>
              <w:bottom w:val="single" w:sz="12" w:space="0" w:color="auto"/>
            </w:tcBorders>
          </w:tcPr>
          <w:p w14:paraId="16DDF88D"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5C94F371" w14:textId="77777777" w:rsidR="0036389F" w:rsidRPr="007E42E0" w:rsidRDefault="0036389F" w:rsidP="002E454F">
            <w:pPr>
              <w:pStyle w:val="Nadpis6"/>
              <w:rPr>
                <w:rFonts w:ascii="Times New Roman" w:hAnsi="Times New Roman"/>
                <w:lang w:val="cs-CZ" w:eastAsia="cs-CZ"/>
              </w:rPr>
            </w:pPr>
          </w:p>
        </w:tc>
      </w:tr>
      <w:tr w:rsidR="0036389F" w:rsidRPr="007E42E0" w14:paraId="2D91490C" w14:textId="77777777" w:rsidTr="00B90332">
        <w:trPr>
          <w:cantSplit/>
        </w:trPr>
        <w:tc>
          <w:tcPr>
            <w:tcW w:w="9284" w:type="dxa"/>
            <w:gridSpan w:val="2"/>
            <w:tcBorders>
              <w:top w:val="single" w:sz="12" w:space="0" w:color="auto"/>
              <w:left w:val="double" w:sz="4" w:space="0" w:color="auto"/>
              <w:right w:val="double" w:sz="4" w:space="0" w:color="auto"/>
            </w:tcBorders>
          </w:tcPr>
          <w:p w14:paraId="56D0C693" w14:textId="77777777" w:rsidR="0036389F" w:rsidRPr="007E42E0" w:rsidRDefault="0036389F" w:rsidP="002E454F">
            <w:pPr>
              <w:pStyle w:val="Nadpis5"/>
              <w:rPr>
                <w:rFonts w:ascii="Times New Roman" w:hAnsi="Times New Roman"/>
                <w:lang w:val="cs-CZ" w:eastAsia="cs-CZ"/>
              </w:rPr>
            </w:pPr>
            <w:proofErr w:type="spellStart"/>
            <w:r w:rsidRPr="007E42E0">
              <w:rPr>
                <w:rFonts w:ascii="Times New Roman" w:hAnsi="Times New Roman"/>
                <w:lang w:val="cs-CZ" w:eastAsia="cs-CZ"/>
              </w:rPr>
              <w:t>Příposlechový</w:t>
            </w:r>
            <w:proofErr w:type="spellEnd"/>
            <w:r w:rsidRPr="007E42E0">
              <w:rPr>
                <w:rFonts w:ascii="Times New Roman" w:hAnsi="Times New Roman"/>
                <w:lang w:val="cs-CZ" w:eastAsia="cs-CZ"/>
              </w:rPr>
              <w:t xml:space="preserve"> reproduktor řidiče.</w:t>
            </w:r>
          </w:p>
          <w:p w14:paraId="225EE559"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 xml:space="preserve">Kabeláž pro </w:t>
            </w:r>
            <w:proofErr w:type="spellStart"/>
            <w:r w:rsidRPr="007E42E0">
              <w:rPr>
                <w:rFonts w:ascii="Times New Roman" w:hAnsi="Times New Roman"/>
                <w:lang w:val="cs-CZ" w:eastAsia="cs-CZ"/>
              </w:rPr>
              <w:t>příposlechový</w:t>
            </w:r>
            <w:proofErr w:type="spellEnd"/>
            <w:r w:rsidRPr="007E42E0">
              <w:rPr>
                <w:rFonts w:ascii="Times New Roman" w:hAnsi="Times New Roman"/>
                <w:lang w:val="cs-CZ" w:eastAsia="cs-CZ"/>
              </w:rPr>
              <w:t xml:space="preserve"> reproduktor ukončit do rozvodky EM Rdi-S2.</w:t>
            </w:r>
          </w:p>
        </w:tc>
      </w:tr>
      <w:tr w:rsidR="0036389F" w:rsidRPr="007E42E0" w14:paraId="4F35A02B" w14:textId="77777777" w:rsidTr="00B90332">
        <w:trPr>
          <w:cantSplit/>
        </w:trPr>
        <w:tc>
          <w:tcPr>
            <w:tcW w:w="1341" w:type="dxa"/>
            <w:tcBorders>
              <w:left w:val="double" w:sz="4" w:space="0" w:color="auto"/>
            </w:tcBorders>
          </w:tcPr>
          <w:p w14:paraId="39AC104D"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18FA23A1"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79BB93CE" w14:textId="77777777" w:rsidTr="00B90332">
        <w:tc>
          <w:tcPr>
            <w:tcW w:w="1341" w:type="dxa"/>
            <w:tcBorders>
              <w:left w:val="double" w:sz="4" w:space="0" w:color="auto"/>
              <w:bottom w:val="single" w:sz="12" w:space="0" w:color="auto"/>
            </w:tcBorders>
          </w:tcPr>
          <w:p w14:paraId="574E72CD"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779712DD" w14:textId="77777777" w:rsidR="0036389F" w:rsidRPr="007E42E0" w:rsidRDefault="0036389F" w:rsidP="002E454F">
            <w:pPr>
              <w:pStyle w:val="Nadpis6"/>
              <w:rPr>
                <w:rFonts w:ascii="Times New Roman" w:hAnsi="Times New Roman"/>
                <w:lang w:val="cs-CZ" w:eastAsia="cs-CZ"/>
              </w:rPr>
            </w:pPr>
          </w:p>
        </w:tc>
      </w:tr>
      <w:tr w:rsidR="0036389F" w:rsidRPr="007E42E0" w14:paraId="6D82FFD6" w14:textId="77777777" w:rsidTr="00B90332">
        <w:trPr>
          <w:cantSplit/>
        </w:trPr>
        <w:tc>
          <w:tcPr>
            <w:tcW w:w="9284" w:type="dxa"/>
            <w:gridSpan w:val="2"/>
            <w:tcBorders>
              <w:top w:val="single" w:sz="12" w:space="0" w:color="auto"/>
              <w:left w:val="double" w:sz="4" w:space="0" w:color="auto"/>
              <w:right w:val="double" w:sz="4" w:space="0" w:color="auto"/>
            </w:tcBorders>
          </w:tcPr>
          <w:p w14:paraId="2C2238DA"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Ozvučení prostoru cestujících pro hlášení zastávek (netýká se rádia).</w:t>
            </w:r>
          </w:p>
          <w:p w14:paraId="37EBD624"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Kabeláž pro hlášení zastávek ukončit do rozvodky EM Rdi-S2.</w:t>
            </w:r>
          </w:p>
        </w:tc>
      </w:tr>
      <w:tr w:rsidR="0036389F" w:rsidRPr="007E42E0" w14:paraId="49A7DBF8" w14:textId="77777777" w:rsidTr="00B90332">
        <w:trPr>
          <w:cantSplit/>
        </w:trPr>
        <w:tc>
          <w:tcPr>
            <w:tcW w:w="1341" w:type="dxa"/>
            <w:tcBorders>
              <w:left w:val="double" w:sz="4" w:space="0" w:color="auto"/>
              <w:bottom w:val="single" w:sz="4" w:space="0" w:color="auto"/>
            </w:tcBorders>
          </w:tcPr>
          <w:p w14:paraId="559DB000"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bottom w:val="single" w:sz="4" w:space="0" w:color="auto"/>
              <w:right w:val="double" w:sz="4" w:space="0" w:color="auto"/>
            </w:tcBorders>
          </w:tcPr>
          <w:p w14:paraId="1D75C233"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3BFDC897" w14:textId="77777777" w:rsidTr="00B90332">
        <w:tc>
          <w:tcPr>
            <w:tcW w:w="1341" w:type="dxa"/>
            <w:tcBorders>
              <w:left w:val="double" w:sz="4" w:space="0" w:color="auto"/>
              <w:bottom w:val="double" w:sz="4" w:space="0" w:color="auto"/>
            </w:tcBorders>
          </w:tcPr>
          <w:p w14:paraId="47AE90D6"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lastRenderedPageBreak/>
              <w:t>Komentář:</w:t>
            </w:r>
          </w:p>
        </w:tc>
        <w:tc>
          <w:tcPr>
            <w:tcW w:w="7943" w:type="dxa"/>
            <w:tcBorders>
              <w:bottom w:val="double" w:sz="4" w:space="0" w:color="auto"/>
              <w:right w:val="double" w:sz="4" w:space="0" w:color="auto"/>
            </w:tcBorders>
          </w:tcPr>
          <w:p w14:paraId="0EF7301F" w14:textId="77777777" w:rsidR="0036389F" w:rsidRPr="007E42E0" w:rsidRDefault="0036389F" w:rsidP="002E454F">
            <w:pPr>
              <w:pStyle w:val="Nadpis6"/>
              <w:rPr>
                <w:rFonts w:ascii="Times New Roman" w:hAnsi="Times New Roman"/>
                <w:lang w:val="cs-CZ" w:eastAsia="cs-CZ"/>
              </w:rPr>
            </w:pPr>
          </w:p>
        </w:tc>
      </w:tr>
    </w:tbl>
    <w:p w14:paraId="12050C98" w14:textId="77777777" w:rsidR="0036389F" w:rsidRPr="007E42E0" w:rsidRDefault="0036389F" w:rsidP="002E454F">
      <w:pPr>
        <w:rPr>
          <w:sz w:val="18"/>
          <w:szCs w:val="18"/>
        </w:rPr>
      </w:pPr>
    </w:p>
    <w:p w14:paraId="66C0DE7C"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Odbavovací systém – první dveře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427ABB" w:rsidRPr="007E42E0" w14:paraId="2360F803" w14:textId="77777777" w:rsidTr="00B90332">
        <w:trPr>
          <w:cantSplit/>
        </w:trPr>
        <w:tc>
          <w:tcPr>
            <w:tcW w:w="9284" w:type="dxa"/>
            <w:gridSpan w:val="2"/>
            <w:tcBorders>
              <w:top w:val="double" w:sz="4" w:space="0" w:color="auto"/>
              <w:left w:val="double" w:sz="4" w:space="0" w:color="auto"/>
              <w:right w:val="double" w:sz="4" w:space="0" w:color="auto"/>
            </w:tcBorders>
          </w:tcPr>
          <w:p w14:paraId="10242EE4" w14:textId="77777777" w:rsidR="00427ABB" w:rsidRPr="007E42E0" w:rsidRDefault="00427ABB" w:rsidP="00427ABB">
            <w:pPr>
              <w:pStyle w:val="Nadpis5"/>
              <w:tabs>
                <w:tab w:val="clear" w:pos="270"/>
                <w:tab w:val="num" w:pos="2160"/>
              </w:tabs>
              <w:ind w:left="2160" w:hanging="360"/>
              <w:rPr>
                <w:rFonts w:ascii="Times New Roman" w:hAnsi="Times New Roman"/>
                <w:lang w:val="cs-CZ" w:eastAsia="cs-CZ"/>
              </w:rPr>
            </w:pPr>
            <w:r w:rsidRPr="007E42E0">
              <w:rPr>
                <w:rFonts w:ascii="Times New Roman" w:hAnsi="Times New Roman"/>
                <w:lang w:val="cs-CZ" w:eastAsia="cs-CZ"/>
              </w:rPr>
              <w:t>V prostoru prvních dveří je místo pro uchycení elektronického odbavovacího systému (viz. obrázek vzor).</w:t>
            </w:r>
          </w:p>
          <w:p w14:paraId="57278D42" w14:textId="77777777" w:rsidR="00427ABB" w:rsidRPr="007E42E0" w:rsidRDefault="00427ABB" w:rsidP="00427ABB">
            <w:pPr>
              <w:pStyle w:val="Nadpis5"/>
              <w:tabs>
                <w:tab w:val="clear" w:pos="270"/>
                <w:tab w:val="num" w:pos="2160"/>
              </w:tabs>
              <w:ind w:left="2160" w:hanging="360"/>
              <w:rPr>
                <w:rFonts w:ascii="Times New Roman" w:hAnsi="Times New Roman"/>
                <w:lang w:val="cs-CZ" w:eastAsia="cs-CZ"/>
              </w:rPr>
            </w:pPr>
            <w:r w:rsidRPr="007E42E0">
              <w:rPr>
                <w:rFonts w:ascii="Times New Roman" w:hAnsi="Times New Roman"/>
                <w:lang w:val="cs-CZ" w:eastAsia="cs-CZ"/>
              </w:rPr>
              <w:t xml:space="preserve">Uchycení je možné vytvořit systémem madel, přičemž vodorovné úchyty musí být ve svislém směru nastavitelné (viz. obrázek vzor). </w:t>
            </w:r>
          </w:p>
          <w:p w14:paraId="2363122B" w14:textId="77777777" w:rsidR="00427ABB" w:rsidRPr="007E42E0" w:rsidRDefault="00427ABB" w:rsidP="00427ABB">
            <w:pPr>
              <w:pStyle w:val="Nadpis5"/>
              <w:tabs>
                <w:tab w:val="clear" w:pos="270"/>
                <w:tab w:val="num" w:pos="2160"/>
              </w:tabs>
              <w:ind w:left="2160" w:hanging="360"/>
              <w:rPr>
                <w:rFonts w:ascii="Times New Roman" w:hAnsi="Times New Roman"/>
                <w:lang w:val="cs-CZ" w:eastAsia="cs-CZ"/>
              </w:rPr>
            </w:pPr>
            <w:r w:rsidRPr="007E42E0">
              <w:rPr>
                <w:rFonts w:ascii="Times New Roman" w:hAnsi="Times New Roman"/>
                <w:lang w:val="cs-CZ" w:eastAsia="cs-CZ"/>
              </w:rPr>
              <w:t>Svislé madlo pro uchycení peněžní pokladny je uchyceno s možností jeho horizontálního posunu.</w:t>
            </w:r>
          </w:p>
          <w:p w14:paraId="2ABCB265" w14:textId="77777777" w:rsidR="00427ABB" w:rsidRPr="007E42E0" w:rsidRDefault="00427ABB" w:rsidP="00427ABB">
            <w:pPr>
              <w:pStyle w:val="Nadpis5"/>
              <w:tabs>
                <w:tab w:val="clear" w:pos="270"/>
                <w:tab w:val="num" w:pos="2160"/>
              </w:tabs>
              <w:ind w:left="2160" w:hanging="360"/>
              <w:rPr>
                <w:rFonts w:ascii="Times New Roman" w:hAnsi="Times New Roman"/>
                <w:lang w:val="cs-CZ" w:eastAsia="cs-CZ"/>
              </w:rPr>
            </w:pPr>
            <w:r w:rsidRPr="007E42E0">
              <w:rPr>
                <w:rFonts w:ascii="Times New Roman" w:hAnsi="Times New Roman"/>
                <w:lang w:val="cs-CZ" w:eastAsia="cs-CZ"/>
              </w:rPr>
              <w:t>Vlastní odbavovací systém není předmětem dodávky.</w:t>
            </w:r>
          </w:p>
          <w:p w14:paraId="24149E11" w14:textId="77777777" w:rsidR="00427ABB" w:rsidRPr="007E42E0" w:rsidRDefault="00427ABB" w:rsidP="00427ABB">
            <w:pPr>
              <w:pStyle w:val="Nadpis5"/>
              <w:numPr>
                <w:ilvl w:val="0"/>
                <w:numId w:val="0"/>
              </w:numPr>
              <w:ind w:left="339"/>
              <w:rPr>
                <w:rFonts w:ascii="Times New Roman" w:hAnsi="Times New Roman"/>
                <w:lang w:val="cs-CZ" w:eastAsia="cs-CZ"/>
              </w:rPr>
            </w:pPr>
            <w:r w:rsidRPr="007E42E0">
              <w:rPr>
                <w:rFonts w:ascii="Times New Roman" w:hAnsi="Times New Roman"/>
                <w:noProof/>
                <w:lang w:val="cs-CZ" w:eastAsia="cs-CZ"/>
              </w:rPr>
              <w:drawing>
                <wp:inline distT="0" distB="0" distL="0" distR="0" wp14:anchorId="35DE4DF8" wp14:editId="2C6205B3">
                  <wp:extent cx="1592580" cy="3058795"/>
                  <wp:effectExtent l="0" t="0" r="7620" b="8255"/>
                  <wp:docPr id="10" name="Obrázek 10" descr="IMG_4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IMG_422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92580" cy="3058795"/>
                          </a:xfrm>
                          <a:prstGeom prst="rect">
                            <a:avLst/>
                          </a:prstGeom>
                          <a:noFill/>
                          <a:ln>
                            <a:noFill/>
                          </a:ln>
                        </pic:spPr>
                      </pic:pic>
                    </a:graphicData>
                  </a:graphic>
                </wp:inline>
              </w:drawing>
            </w:r>
            <w:r w:rsidRPr="007E42E0">
              <w:rPr>
                <w:rFonts w:ascii="Times New Roman" w:hAnsi="Times New Roman"/>
                <w:noProof/>
                <w:lang w:val="cs-CZ" w:eastAsia="cs-CZ"/>
              </w:rPr>
              <w:drawing>
                <wp:inline distT="0" distB="0" distL="0" distR="0" wp14:anchorId="47817F5D" wp14:editId="4DFFFCBC">
                  <wp:extent cx="2169042" cy="1870710"/>
                  <wp:effectExtent l="0" t="0" r="3175" b="0"/>
                  <wp:docPr id="2" name="Obrázek 2" descr="C:\Users\richter\AppData\Local\Microsoft\Windows\INetCache\Content.Word\IMG_42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richter\AppData\Local\Microsoft\Windows\INetCache\Content.Word\IMG_4230.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69042" cy="1870710"/>
                          </a:xfrm>
                          <a:prstGeom prst="rect">
                            <a:avLst/>
                          </a:prstGeom>
                          <a:noFill/>
                          <a:ln>
                            <a:noFill/>
                          </a:ln>
                        </pic:spPr>
                      </pic:pic>
                    </a:graphicData>
                  </a:graphic>
                </wp:inline>
              </w:drawing>
            </w:r>
            <w:r w:rsidRPr="007E42E0">
              <w:rPr>
                <w:rFonts w:ascii="Times New Roman" w:hAnsi="Times New Roman"/>
                <w:noProof/>
                <w:lang w:val="cs-CZ" w:eastAsia="cs-CZ"/>
              </w:rPr>
              <w:drawing>
                <wp:inline distT="0" distB="0" distL="0" distR="0" wp14:anchorId="708F8BFD" wp14:editId="4DFA64FE">
                  <wp:extent cx="2980238" cy="1690471"/>
                  <wp:effectExtent l="0" t="2857" r="7937" b="7938"/>
                  <wp:docPr id="3" name="Obrázek 3" descr="C:\Users\richter\AppData\Local\Microsoft\Windows\INetCache\Content.Word\IMG_42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Users\richter\AppData\Local\Microsoft\Windows\INetCache\Content.Word\IMG_4231.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rot="5400000">
                            <a:off x="0" y="0"/>
                            <a:ext cx="3045982" cy="1727763"/>
                          </a:xfrm>
                          <a:prstGeom prst="rect">
                            <a:avLst/>
                          </a:prstGeom>
                          <a:noFill/>
                          <a:ln>
                            <a:noFill/>
                          </a:ln>
                        </pic:spPr>
                      </pic:pic>
                    </a:graphicData>
                  </a:graphic>
                </wp:inline>
              </w:drawing>
            </w:r>
          </w:p>
          <w:p w14:paraId="4600AFB1" w14:textId="77777777" w:rsidR="00427ABB" w:rsidRPr="007E42E0" w:rsidRDefault="00427ABB" w:rsidP="00427ABB">
            <w:pPr>
              <w:pStyle w:val="Nadpis6"/>
              <w:rPr>
                <w:rFonts w:ascii="Times New Roman" w:hAnsi="Times New Roman"/>
                <w:lang w:val="cs-CZ" w:eastAsia="cs-CZ"/>
              </w:rPr>
            </w:pPr>
            <w:r w:rsidRPr="007E42E0">
              <w:rPr>
                <w:rFonts w:ascii="Times New Roman" w:hAnsi="Times New Roman"/>
                <w:lang w:val="cs-CZ" w:eastAsia="cs-CZ"/>
              </w:rPr>
              <w:t>Provedení podléhá schválení zadavatele.</w:t>
            </w:r>
          </w:p>
        </w:tc>
      </w:tr>
      <w:tr w:rsidR="00427ABB" w:rsidRPr="007E42E0" w14:paraId="3212787C" w14:textId="77777777" w:rsidTr="00B90332">
        <w:trPr>
          <w:cantSplit/>
          <w:trHeight w:val="102"/>
        </w:trPr>
        <w:tc>
          <w:tcPr>
            <w:tcW w:w="1341" w:type="dxa"/>
            <w:tcBorders>
              <w:left w:val="double" w:sz="4" w:space="0" w:color="auto"/>
            </w:tcBorders>
          </w:tcPr>
          <w:p w14:paraId="5A175558" w14:textId="77777777" w:rsidR="00427ABB" w:rsidRPr="007E42E0" w:rsidRDefault="00427ABB" w:rsidP="00427ABB">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4C31EB08" w14:textId="77777777" w:rsidR="00427ABB" w:rsidRPr="007E42E0" w:rsidRDefault="00427ABB" w:rsidP="00427ABB">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427ABB" w:rsidRPr="007E42E0" w14:paraId="27D0D0CD" w14:textId="77777777" w:rsidTr="00B90332">
        <w:tc>
          <w:tcPr>
            <w:tcW w:w="1341" w:type="dxa"/>
            <w:tcBorders>
              <w:left w:val="double" w:sz="4" w:space="0" w:color="auto"/>
              <w:bottom w:val="single" w:sz="12" w:space="0" w:color="auto"/>
            </w:tcBorders>
          </w:tcPr>
          <w:p w14:paraId="09A4FA14" w14:textId="77777777" w:rsidR="00427ABB" w:rsidRPr="007E42E0" w:rsidRDefault="00427ABB" w:rsidP="00427ABB">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191A7A41" w14:textId="77777777" w:rsidR="00427ABB" w:rsidRPr="007E42E0" w:rsidRDefault="00427ABB" w:rsidP="00427ABB">
            <w:pPr>
              <w:pStyle w:val="Nadpis6"/>
              <w:rPr>
                <w:rFonts w:ascii="Times New Roman" w:hAnsi="Times New Roman"/>
                <w:lang w:val="cs-CZ" w:eastAsia="cs-CZ"/>
              </w:rPr>
            </w:pPr>
          </w:p>
        </w:tc>
      </w:tr>
      <w:tr w:rsidR="00427ABB" w:rsidRPr="007E42E0" w14:paraId="739BCA00" w14:textId="77777777" w:rsidTr="00B90332">
        <w:trPr>
          <w:cantSplit/>
        </w:trPr>
        <w:tc>
          <w:tcPr>
            <w:tcW w:w="9284" w:type="dxa"/>
            <w:gridSpan w:val="2"/>
            <w:tcBorders>
              <w:top w:val="single" w:sz="12" w:space="0" w:color="auto"/>
              <w:left w:val="double" w:sz="4" w:space="0" w:color="auto"/>
              <w:right w:val="double" w:sz="4" w:space="0" w:color="auto"/>
            </w:tcBorders>
          </w:tcPr>
          <w:p w14:paraId="10E7235D" w14:textId="77777777" w:rsidR="00427ABB" w:rsidRPr="007E42E0" w:rsidRDefault="00427ABB" w:rsidP="00427ABB">
            <w:pPr>
              <w:pStyle w:val="Nadpis5"/>
              <w:rPr>
                <w:rFonts w:ascii="Times New Roman" w:hAnsi="Times New Roman"/>
                <w:lang w:val="cs-CZ" w:eastAsia="cs-CZ"/>
              </w:rPr>
            </w:pPr>
            <w:r w:rsidRPr="007E42E0">
              <w:rPr>
                <w:rFonts w:ascii="Times New Roman" w:hAnsi="Times New Roman"/>
                <w:lang w:val="cs-CZ" w:eastAsia="cs-CZ"/>
              </w:rPr>
              <w:t>Do tohoto místa u prvních dveří jsou přivedeny vodiče.</w:t>
            </w:r>
          </w:p>
          <w:p w14:paraId="0E4466ED" w14:textId="77777777" w:rsidR="00427ABB" w:rsidRPr="007E42E0" w:rsidRDefault="00427ABB" w:rsidP="00427ABB">
            <w:pPr>
              <w:pStyle w:val="Nadpis5"/>
              <w:rPr>
                <w:rFonts w:ascii="Times New Roman" w:hAnsi="Times New Roman"/>
                <w:lang w:val="cs-CZ" w:eastAsia="cs-CZ"/>
              </w:rPr>
            </w:pPr>
            <w:r w:rsidRPr="007E42E0">
              <w:rPr>
                <w:rFonts w:ascii="Times New Roman" w:hAnsi="Times New Roman"/>
                <w:lang w:val="cs-CZ" w:eastAsia="cs-CZ"/>
              </w:rPr>
              <w:t>Vodiče budou stočeny v místě jejich přivedení do madla (pod stropem, resp. ve stropní schráni.</w:t>
            </w:r>
          </w:p>
          <w:p w14:paraId="712D5827" w14:textId="77777777" w:rsidR="00427ABB" w:rsidRPr="007E42E0" w:rsidRDefault="00427ABB" w:rsidP="00427ABB">
            <w:pPr>
              <w:pStyle w:val="Nadpis5"/>
              <w:rPr>
                <w:rFonts w:ascii="Times New Roman" w:hAnsi="Times New Roman"/>
                <w:lang w:val="cs-CZ" w:eastAsia="cs-CZ"/>
              </w:rPr>
            </w:pPr>
            <w:r w:rsidRPr="007E42E0">
              <w:rPr>
                <w:rFonts w:ascii="Times New Roman" w:hAnsi="Times New Roman"/>
                <w:lang w:val="cs-CZ" w:eastAsia="cs-CZ"/>
              </w:rPr>
              <w:t>Délka stočených vodičů po rozbalení musí být nejméně 3 metry (od jejich vstupu do svislého madla).</w:t>
            </w:r>
          </w:p>
        </w:tc>
      </w:tr>
      <w:tr w:rsidR="00427ABB" w:rsidRPr="007E42E0" w14:paraId="498897DF" w14:textId="77777777" w:rsidTr="00B90332">
        <w:trPr>
          <w:cantSplit/>
        </w:trPr>
        <w:tc>
          <w:tcPr>
            <w:tcW w:w="1341" w:type="dxa"/>
            <w:tcBorders>
              <w:left w:val="double" w:sz="4" w:space="0" w:color="auto"/>
              <w:bottom w:val="single" w:sz="4" w:space="0" w:color="auto"/>
            </w:tcBorders>
          </w:tcPr>
          <w:p w14:paraId="3AA14954" w14:textId="77777777" w:rsidR="00427ABB" w:rsidRPr="007E42E0" w:rsidRDefault="00427ABB" w:rsidP="00427ABB">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bottom w:val="single" w:sz="4" w:space="0" w:color="auto"/>
              <w:right w:val="double" w:sz="4" w:space="0" w:color="auto"/>
            </w:tcBorders>
          </w:tcPr>
          <w:p w14:paraId="5886E193" w14:textId="77777777" w:rsidR="00427ABB" w:rsidRPr="007E42E0" w:rsidRDefault="00427ABB" w:rsidP="00427ABB">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427ABB" w:rsidRPr="007E42E0" w14:paraId="3E3C2194" w14:textId="77777777" w:rsidTr="00B90332">
        <w:tc>
          <w:tcPr>
            <w:tcW w:w="1341" w:type="dxa"/>
            <w:tcBorders>
              <w:left w:val="double" w:sz="4" w:space="0" w:color="auto"/>
              <w:bottom w:val="double" w:sz="4" w:space="0" w:color="auto"/>
            </w:tcBorders>
          </w:tcPr>
          <w:p w14:paraId="18372D31" w14:textId="77777777" w:rsidR="00427ABB" w:rsidRPr="007E42E0" w:rsidRDefault="00427ABB" w:rsidP="00427ABB">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17CD68DA" w14:textId="77777777" w:rsidR="00427ABB" w:rsidRPr="007E42E0" w:rsidRDefault="00427ABB" w:rsidP="00427ABB">
            <w:pPr>
              <w:pStyle w:val="Nadpis6"/>
              <w:rPr>
                <w:rFonts w:ascii="Times New Roman" w:hAnsi="Times New Roman"/>
                <w:lang w:val="cs-CZ" w:eastAsia="cs-CZ"/>
              </w:rPr>
            </w:pPr>
          </w:p>
        </w:tc>
      </w:tr>
      <w:tr w:rsidR="00427ABB" w:rsidRPr="007E42E0" w14:paraId="1B0F0F2D" w14:textId="77777777" w:rsidTr="00AA569B">
        <w:trPr>
          <w:cantSplit/>
        </w:trPr>
        <w:tc>
          <w:tcPr>
            <w:tcW w:w="9284" w:type="dxa"/>
            <w:gridSpan w:val="2"/>
            <w:tcBorders>
              <w:top w:val="double" w:sz="4" w:space="0" w:color="auto"/>
              <w:left w:val="double" w:sz="4" w:space="0" w:color="auto"/>
              <w:right w:val="double" w:sz="4" w:space="0" w:color="auto"/>
            </w:tcBorders>
          </w:tcPr>
          <w:p w14:paraId="23E0EEF4" w14:textId="77777777" w:rsidR="00427ABB" w:rsidRPr="007E42E0" w:rsidRDefault="00427ABB" w:rsidP="00427ABB">
            <w:pPr>
              <w:pStyle w:val="Nadpis5"/>
              <w:rPr>
                <w:rFonts w:ascii="Times New Roman" w:hAnsi="Times New Roman"/>
              </w:rPr>
            </w:pPr>
            <w:r w:rsidRPr="007E42E0">
              <w:rPr>
                <w:rFonts w:ascii="Times New Roman" w:hAnsi="Times New Roman"/>
              </w:rPr>
              <w:t>Pro palubní počítač zhotovit samostatné tlačítko pro celkové vypnutí celého palubního počítače.</w:t>
            </w:r>
          </w:p>
          <w:p w14:paraId="073BC55C" w14:textId="77777777" w:rsidR="00427ABB" w:rsidRPr="007E42E0" w:rsidRDefault="00427ABB" w:rsidP="00427ABB">
            <w:pPr>
              <w:pStyle w:val="Nadpis5"/>
              <w:rPr>
                <w:rFonts w:ascii="Times New Roman" w:hAnsi="Times New Roman"/>
              </w:rPr>
            </w:pPr>
            <w:r w:rsidRPr="007E42E0">
              <w:rPr>
                <w:rFonts w:ascii="Times New Roman" w:hAnsi="Times New Roman"/>
              </w:rPr>
              <w:t>Vodič bude přiveden do míst k palubnímu počítači včetně instalace tlačítka.</w:t>
            </w:r>
          </w:p>
        </w:tc>
      </w:tr>
      <w:tr w:rsidR="00427ABB" w:rsidRPr="007E42E0" w14:paraId="14F7848B" w14:textId="77777777" w:rsidTr="00AA569B">
        <w:trPr>
          <w:cantSplit/>
        </w:trPr>
        <w:tc>
          <w:tcPr>
            <w:tcW w:w="1341" w:type="dxa"/>
            <w:tcBorders>
              <w:left w:val="double" w:sz="4" w:space="0" w:color="auto"/>
            </w:tcBorders>
          </w:tcPr>
          <w:p w14:paraId="2BC5E008" w14:textId="77777777" w:rsidR="00427ABB" w:rsidRPr="007E42E0" w:rsidRDefault="00427ABB" w:rsidP="00AA569B">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61304C99" w14:textId="77777777" w:rsidR="00427ABB" w:rsidRPr="007E42E0" w:rsidRDefault="00427ABB" w:rsidP="00AA569B">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427ABB" w:rsidRPr="007E42E0" w14:paraId="38750668" w14:textId="77777777" w:rsidTr="00AA569B">
        <w:tc>
          <w:tcPr>
            <w:tcW w:w="1341" w:type="dxa"/>
            <w:tcBorders>
              <w:left w:val="double" w:sz="4" w:space="0" w:color="auto"/>
              <w:bottom w:val="double" w:sz="4" w:space="0" w:color="auto"/>
            </w:tcBorders>
          </w:tcPr>
          <w:p w14:paraId="76A47EBE" w14:textId="77777777" w:rsidR="00427ABB" w:rsidRPr="007E42E0" w:rsidRDefault="00427ABB" w:rsidP="00AA569B">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1F9F2C59" w14:textId="77777777" w:rsidR="00427ABB" w:rsidRPr="007E42E0" w:rsidRDefault="00427ABB" w:rsidP="00AA569B">
            <w:pPr>
              <w:pStyle w:val="Nadpis6"/>
              <w:rPr>
                <w:rFonts w:ascii="Times New Roman" w:hAnsi="Times New Roman"/>
                <w:lang w:val="cs-CZ" w:eastAsia="cs-CZ"/>
              </w:rPr>
            </w:pPr>
          </w:p>
        </w:tc>
      </w:tr>
    </w:tbl>
    <w:p w14:paraId="7C83A6D5" w14:textId="77777777" w:rsidR="0036389F" w:rsidRPr="007E42E0" w:rsidRDefault="0036389F" w:rsidP="002E454F">
      <w:pPr>
        <w:rPr>
          <w:sz w:val="18"/>
          <w:szCs w:val="18"/>
        </w:rPr>
      </w:pPr>
    </w:p>
    <w:p w14:paraId="74FF9256" w14:textId="2F4B012E" w:rsidR="0036389F" w:rsidRPr="00A07698" w:rsidRDefault="00A07698" w:rsidP="004642B1">
      <w:pPr>
        <w:pStyle w:val="Odstavecseseznamem"/>
        <w:numPr>
          <w:ilvl w:val="1"/>
          <w:numId w:val="4"/>
        </w:numPr>
        <w:ind w:left="709" w:hanging="709"/>
        <w:rPr>
          <w:b/>
          <w:bCs/>
          <w:vanish/>
          <w:sz w:val="18"/>
          <w:szCs w:val="18"/>
        </w:rPr>
      </w:pPr>
      <w:r w:rsidRPr="004642B1">
        <w:rPr>
          <w:rFonts w:ascii="Arial" w:hAnsi="Arial"/>
          <w:bCs/>
          <w:sz w:val="18"/>
          <w:szCs w:val="18"/>
        </w:rPr>
        <w:t xml:space="preserve">Ostatní </w:t>
      </w:r>
    </w:p>
    <w:p w14:paraId="0B9DF085"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Rezervní kolo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05F2C725" w14:textId="77777777" w:rsidTr="00B90332">
        <w:trPr>
          <w:cantSplit/>
        </w:trPr>
        <w:tc>
          <w:tcPr>
            <w:tcW w:w="9284" w:type="dxa"/>
            <w:gridSpan w:val="2"/>
            <w:tcBorders>
              <w:top w:val="double" w:sz="4" w:space="0" w:color="auto"/>
              <w:left w:val="double" w:sz="4" w:space="0" w:color="auto"/>
              <w:right w:val="double" w:sz="4" w:space="0" w:color="auto"/>
            </w:tcBorders>
          </w:tcPr>
          <w:p w14:paraId="4520DAC9"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 xml:space="preserve">Dodané vozidlo musí být vybaveno rezervním kolem. </w:t>
            </w:r>
          </w:p>
          <w:p w14:paraId="18761AE7"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Rezervní kolo může být dodáno v příbalu.</w:t>
            </w:r>
          </w:p>
        </w:tc>
      </w:tr>
      <w:tr w:rsidR="0036389F" w:rsidRPr="007E42E0" w14:paraId="09B89EB7" w14:textId="77777777" w:rsidTr="00B90332">
        <w:trPr>
          <w:cantSplit/>
        </w:trPr>
        <w:tc>
          <w:tcPr>
            <w:tcW w:w="1341" w:type="dxa"/>
            <w:tcBorders>
              <w:left w:val="double" w:sz="4" w:space="0" w:color="auto"/>
            </w:tcBorders>
          </w:tcPr>
          <w:p w14:paraId="4DCE84E5"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06CD36B6"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08D0B4D6" w14:textId="77777777" w:rsidTr="00B90332">
        <w:tc>
          <w:tcPr>
            <w:tcW w:w="1341" w:type="dxa"/>
            <w:tcBorders>
              <w:left w:val="double" w:sz="4" w:space="0" w:color="auto"/>
              <w:bottom w:val="double" w:sz="4" w:space="0" w:color="auto"/>
            </w:tcBorders>
          </w:tcPr>
          <w:p w14:paraId="0AAD879C"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3E3816D5" w14:textId="77777777" w:rsidR="0036389F" w:rsidRPr="007E42E0" w:rsidRDefault="0036389F" w:rsidP="002E454F">
            <w:pPr>
              <w:pStyle w:val="Nadpis6"/>
              <w:rPr>
                <w:rFonts w:ascii="Times New Roman" w:hAnsi="Times New Roman"/>
                <w:lang w:val="cs-CZ" w:eastAsia="cs-CZ"/>
              </w:rPr>
            </w:pPr>
          </w:p>
        </w:tc>
      </w:tr>
    </w:tbl>
    <w:p w14:paraId="49B625D9" w14:textId="77777777" w:rsidR="0036389F" w:rsidRPr="007E42E0" w:rsidRDefault="0036389F" w:rsidP="002E454F">
      <w:pPr>
        <w:rPr>
          <w:sz w:val="18"/>
          <w:szCs w:val="18"/>
        </w:rPr>
      </w:pPr>
    </w:p>
    <w:p w14:paraId="6BD6C0D5" w14:textId="77777777" w:rsidR="0036389F" w:rsidRPr="007E42E0" w:rsidRDefault="0036389F" w:rsidP="002E454F">
      <w:pPr>
        <w:pStyle w:val="Podnadpis"/>
        <w:rPr>
          <w:rFonts w:ascii="Times New Roman" w:hAnsi="Times New Roman"/>
          <w:sz w:val="18"/>
          <w:szCs w:val="18"/>
        </w:rPr>
      </w:pPr>
      <w:r w:rsidRPr="007E42E0">
        <w:rPr>
          <w:rFonts w:ascii="Times New Roman" w:hAnsi="Times New Roman"/>
          <w:sz w:val="18"/>
          <w:szCs w:val="18"/>
        </w:rPr>
        <w:t xml:space="preserve">Výbava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1BADB092" w14:textId="77777777" w:rsidTr="00B90332">
        <w:trPr>
          <w:cantSplit/>
        </w:trPr>
        <w:tc>
          <w:tcPr>
            <w:tcW w:w="9284" w:type="dxa"/>
            <w:gridSpan w:val="2"/>
            <w:tcBorders>
              <w:top w:val="double" w:sz="4" w:space="0" w:color="auto"/>
              <w:left w:val="double" w:sz="4" w:space="0" w:color="auto"/>
              <w:right w:val="double" w:sz="4" w:space="0" w:color="auto"/>
            </w:tcBorders>
          </w:tcPr>
          <w:p w14:paraId="28B0A4C4"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 xml:space="preserve">Vozidlo je vybaveno výbavou předepsanou předpisy pro provoz na pozemních komunikacích. </w:t>
            </w:r>
          </w:p>
        </w:tc>
      </w:tr>
      <w:tr w:rsidR="0036389F" w:rsidRPr="007E42E0" w14:paraId="478CC7D7" w14:textId="77777777" w:rsidTr="00B90332">
        <w:trPr>
          <w:cantSplit/>
        </w:trPr>
        <w:tc>
          <w:tcPr>
            <w:tcW w:w="1341" w:type="dxa"/>
            <w:tcBorders>
              <w:left w:val="double" w:sz="4" w:space="0" w:color="auto"/>
            </w:tcBorders>
          </w:tcPr>
          <w:p w14:paraId="715BA1CF"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right w:val="double" w:sz="4" w:space="0" w:color="auto"/>
            </w:tcBorders>
          </w:tcPr>
          <w:p w14:paraId="635B7B0F"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319B13E8" w14:textId="77777777" w:rsidTr="00B90332">
        <w:tc>
          <w:tcPr>
            <w:tcW w:w="1341" w:type="dxa"/>
            <w:tcBorders>
              <w:left w:val="double" w:sz="4" w:space="0" w:color="auto"/>
              <w:bottom w:val="double" w:sz="4" w:space="0" w:color="auto"/>
            </w:tcBorders>
          </w:tcPr>
          <w:p w14:paraId="7EDB5154"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double" w:sz="4" w:space="0" w:color="auto"/>
              <w:right w:val="double" w:sz="4" w:space="0" w:color="auto"/>
            </w:tcBorders>
          </w:tcPr>
          <w:p w14:paraId="3ECBF5A2" w14:textId="77777777" w:rsidR="0036389F" w:rsidRPr="007E42E0" w:rsidRDefault="0036389F" w:rsidP="002E454F">
            <w:pPr>
              <w:pStyle w:val="Nadpis6"/>
              <w:rPr>
                <w:rFonts w:ascii="Times New Roman" w:hAnsi="Times New Roman"/>
                <w:lang w:val="cs-CZ" w:eastAsia="cs-CZ"/>
              </w:rPr>
            </w:pPr>
          </w:p>
        </w:tc>
      </w:tr>
    </w:tbl>
    <w:p w14:paraId="25576CC5" w14:textId="77777777" w:rsidR="0036389F" w:rsidRPr="007E42E0" w:rsidRDefault="0036389F" w:rsidP="002E454F">
      <w:pPr>
        <w:rPr>
          <w:sz w:val="18"/>
          <w:szCs w:val="18"/>
        </w:rPr>
      </w:pPr>
    </w:p>
    <w:p w14:paraId="25F491F7" w14:textId="77777777" w:rsidR="0036389F" w:rsidRPr="007E42E0" w:rsidRDefault="0036389F" w:rsidP="002E454F">
      <w:pPr>
        <w:pStyle w:val="Nadpis2"/>
        <w:numPr>
          <w:ilvl w:val="0"/>
          <w:numId w:val="0"/>
        </w:numPr>
        <w:jc w:val="both"/>
        <w:rPr>
          <w:rFonts w:ascii="Times New Roman" w:hAnsi="Times New Roman" w:cs="Times New Roman"/>
          <w:sz w:val="18"/>
          <w:szCs w:val="18"/>
        </w:rPr>
      </w:pPr>
      <w:r w:rsidRPr="007E42E0">
        <w:rPr>
          <w:rFonts w:ascii="Times New Roman" w:hAnsi="Times New Roman" w:cs="Times New Roman"/>
          <w:sz w:val="18"/>
          <w:szCs w:val="18"/>
        </w:rPr>
        <w:lastRenderedPageBreak/>
        <w:t>Dokumentace</w:t>
      </w:r>
    </w:p>
    <w:p w14:paraId="329086C0" w14:textId="77777777" w:rsidR="0036389F" w:rsidRPr="007E42E0" w:rsidRDefault="0036389F" w:rsidP="004642B1">
      <w:pPr>
        <w:pStyle w:val="4Nadpis20"/>
        <w:tabs>
          <w:tab w:val="clear" w:pos="851"/>
        </w:tabs>
        <w:ind w:left="709" w:hanging="709"/>
        <w:rPr>
          <w:rFonts w:ascii="Times New Roman" w:hAnsi="Times New Roman"/>
          <w:sz w:val="18"/>
          <w:szCs w:val="18"/>
        </w:rPr>
      </w:pPr>
      <w:r w:rsidRPr="007E42E0">
        <w:rPr>
          <w:rFonts w:ascii="Times New Roman" w:hAnsi="Times New Roman"/>
          <w:sz w:val="18"/>
          <w:szCs w:val="18"/>
        </w:rPr>
        <w:t xml:space="preserve">Návod k obsluze a údržbě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50"/>
        <w:gridCol w:w="8134"/>
      </w:tblGrid>
      <w:tr w:rsidR="0036389F" w:rsidRPr="007E42E0" w14:paraId="25640643" w14:textId="77777777" w:rsidTr="00B90332">
        <w:trPr>
          <w:cantSplit/>
        </w:trPr>
        <w:tc>
          <w:tcPr>
            <w:tcW w:w="9284" w:type="dxa"/>
            <w:gridSpan w:val="2"/>
            <w:tcBorders>
              <w:top w:val="double" w:sz="4" w:space="0" w:color="auto"/>
              <w:left w:val="double" w:sz="4" w:space="0" w:color="auto"/>
              <w:right w:val="double" w:sz="4" w:space="0" w:color="auto"/>
            </w:tcBorders>
          </w:tcPr>
          <w:p w14:paraId="6D8E3B4E"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 xml:space="preserve">Návod k obsluze a údržbě musí obsahovat minimálně úplný popis všech funkcí ovládacích, kontrolních a signalizačních prvků autobusu a způsobu jejich ovládání a soupis výrobcem předepsaných úkonů při údržbě autobusu. </w:t>
            </w:r>
          </w:p>
          <w:p w14:paraId="04860B16"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Pokud návod neobsahuje dostatečné informace pro provedení úkonů předepsaných při údržbě, musí obsahovat odkazy na další technickou dokumentaci (dílenské příručky, diagnostické postupy apod.).</w:t>
            </w:r>
          </w:p>
        </w:tc>
      </w:tr>
      <w:tr w:rsidR="0036389F" w:rsidRPr="007E42E0" w14:paraId="63D78908" w14:textId="77777777" w:rsidTr="00B90332">
        <w:tc>
          <w:tcPr>
            <w:tcW w:w="1150" w:type="dxa"/>
            <w:tcBorders>
              <w:left w:val="double" w:sz="4" w:space="0" w:color="auto"/>
            </w:tcBorders>
          </w:tcPr>
          <w:p w14:paraId="095105D2"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8134" w:type="dxa"/>
            <w:tcBorders>
              <w:right w:val="double" w:sz="4" w:space="0" w:color="auto"/>
            </w:tcBorders>
          </w:tcPr>
          <w:p w14:paraId="0458F5BA"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661E7207" w14:textId="77777777" w:rsidTr="00B90332">
        <w:tc>
          <w:tcPr>
            <w:tcW w:w="1150" w:type="dxa"/>
            <w:tcBorders>
              <w:left w:val="double" w:sz="4" w:space="0" w:color="auto"/>
              <w:bottom w:val="single" w:sz="12" w:space="0" w:color="auto"/>
            </w:tcBorders>
          </w:tcPr>
          <w:p w14:paraId="5EB0D50A"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8134" w:type="dxa"/>
            <w:tcBorders>
              <w:bottom w:val="single" w:sz="12" w:space="0" w:color="auto"/>
              <w:right w:val="double" w:sz="4" w:space="0" w:color="auto"/>
            </w:tcBorders>
          </w:tcPr>
          <w:p w14:paraId="40E9D85E" w14:textId="77777777" w:rsidR="0036389F" w:rsidRPr="007E42E0" w:rsidRDefault="0036389F" w:rsidP="002E454F">
            <w:pPr>
              <w:pStyle w:val="Nadpis6"/>
              <w:rPr>
                <w:rFonts w:ascii="Times New Roman" w:hAnsi="Times New Roman"/>
                <w:lang w:val="cs-CZ" w:eastAsia="cs-CZ"/>
              </w:rPr>
            </w:pPr>
          </w:p>
        </w:tc>
      </w:tr>
      <w:tr w:rsidR="0036389F" w:rsidRPr="007E42E0" w14:paraId="361868DE" w14:textId="77777777" w:rsidTr="00B90332">
        <w:trPr>
          <w:cantSplit/>
        </w:trPr>
        <w:tc>
          <w:tcPr>
            <w:tcW w:w="9284" w:type="dxa"/>
            <w:gridSpan w:val="2"/>
            <w:tcBorders>
              <w:top w:val="single" w:sz="12" w:space="0" w:color="auto"/>
              <w:left w:val="double" w:sz="4" w:space="0" w:color="auto"/>
              <w:right w:val="double" w:sz="4" w:space="0" w:color="auto"/>
            </w:tcBorders>
          </w:tcPr>
          <w:p w14:paraId="39095541"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 xml:space="preserve">Návod k obsluze musí být dodán v českém jazyce ve </w:t>
            </w:r>
            <w:r w:rsidR="00343E6C" w:rsidRPr="007E42E0">
              <w:rPr>
                <w:rFonts w:ascii="Times New Roman" w:hAnsi="Times New Roman"/>
                <w:lang w:val="cs-CZ" w:eastAsia="cs-CZ"/>
              </w:rPr>
              <w:t>4x</w:t>
            </w:r>
            <w:r w:rsidRPr="007E42E0">
              <w:rPr>
                <w:rFonts w:ascii="Times New Roman" w:hAnsi="Times New Roman"/>
                <w:lang w:val="cs-CZ" w:eastAsia="cs-CZ"/>
              </w:rPr>
              <w:t xml:space="preserve"> tištěném provedení a v jednom provedení v elektronické podobě.</w:t>
            </w:r>
            <w:r w:rsidR="00343E6C" w:rsidRPr="007E42E0">
              <w:rPr>
                <w:rFonts w:ascii="Times New Roman" w:hAnsi="Times New Roman"/>
                <w:lang w:val="cs-CZ" w:eastAsia="cs-CZ"/>
              </w:rPr>
              <w:t xml:space="preserve"> Požadavek se vztahuje souhrnně k celé dodávce tohoto typu vozidla.</w:t>
            </w:r>
          </w:p>
        </w:tc>
      </w:tr>
      <w:tr w:rsidR="0036389F" w:rsidRPr="007E42E0" w14:paraId="0C5D0BB2" w14:textId="77777777" w:rsidTr="00B90332">
        <w:tc>
          <w:tcPr>
            <w:tcW w:w="1150" w:type="dxa"/>
            <w:tcBorders>
              <w:left w:val="double" w:sz="4" w:space="0" w:color="auto"/>
            </w:tcBorders>
          </w:tcPr>
          <w:p w14:paraId="617BE6B6"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8134" w:type="dxa"/>
            <w:tcBorders>
              <w:right w:val="double" w:sz="4" w:space="0" w:color="auto"/>
            </w:tcBorders>
          </w:tcPr>
          <w:p w14:paraId="694EBAB1"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597CEB72" w14:textId="77777777" w:rsidTr="00B90332">
        <w:tc>
          <w:tcPr>
            <w:tcW w:w="1150" w:type="dxa"/>
            <w:tcBorders>
              <w:left w:val="double" w:sz="4" w:space="0" w:color="auto"/>
              <w:bottom w:val="single" w:sz="12" w:space="0" w:color="auto"/>
            </w:tcBorders>
          </w:tcPr>
          <w:p w14:paraId="689654A6"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8134" w:type="dxa"/>
            <w:tcBorders>
              <w:bottom w:val="single" w:sz="12" w:space="0" w:color="auto"/>
              <w:right w:val="double" w:sz="4" w:space="0" w:color="auto"/>
            </w:tcBorders>
          </w:tcPr>
          <w:p w14:paraId="6A3A4BDA" w14:textId="77777777" w:rsidR="0036389F" w:rsidRPr="007E42E0" w:rsidRDefault="0036389F" w:rsidP="002E454F">
            <w:pPr>
              <w:pStyle w:val="Nadpis6"/>
              <w:rPr>
                <w:rFonts w:ascii="Times New Roman" w:hAnsi="Times New Roman"/>
                <w:lang w:val="cs-CZ" w:eastAsia="cs-CZ"/>
              </w:rPr>
            </w:pPr>
          </w:p>
        </w:tc>
      </w:tr>
      <w:tr w:rsidR="0036389F" w:rsidRPr="007E42E0" w14:paraId="39E9AF6E" w14:textId="77777777" w:rsidTr="00B90332">
        <w:trPr>
          <w:cantSplit/>
        </w:trPr>
        <w:tc>
          <w:tcPr>
            <w:tcW w:w="9284" w:type="dxa"/>
            <w:gridSpan w:val="2"/>
            <w:tcBorders>
              <w:top w:val="single" w:sz="12" w:space="0" w:color="auto"/>
              <w:left w:val="double" w:sz="4" w:space="0" w:color="auto"/>
              <w:right w:val="double" w:sz="4" w:space="0" w:color="auto"/>
            </w:tcBorders>
          </w:tcPr>
          <w:p w14:paraId="28615AEB"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Součástí nabídky a NOÚ musí být uvedeny požadavky na údržbu nabízeného vozidla.</w:t>
            </w:r>
          </w:p>
        </w:tc>
      </w:tr>
      <w:tr w:rsidR="0036389F" w:rsidRPr="007E42E0" w14:paraId="1F0F8620" w14:textId="77777777" w:rsidTr="00B90332">
        <w:tc>
          <w:tcPr>
            <w:tcW w:w="1150" w:type="dxa"/>
            <w:tcBorders>
              <w:left w:val="double" w:sz="4" w:space="0" w:color="auto"/>
              <w:bottom w:val="single" w:sz="4" w:space="0" w:color="auto"/>
            </w:tcBorders>
          </w:tcPr>
          <w:p w14:paraId="54FBE26E"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8134" w:type="dxa"/>
            <w:tcBorders>
              <w:bottom w:val="single" w:sz="4" w:space="0" w:color="auto"/>
              <w:right w:val="double" w:sz="4" w:space="0" w:color="auto"/>
            </w:tcBorders>
          </w:tcPr>
          <w:p w14:paraId="5E2A7D23"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47EACFBE" w14:textId="77777777" w:rsidTr="00B90332">
        <w:tc>
          <w:tcPr>
            <w:tcW w:w="1150" w:type="dxa"/>
            <w:tcBorders>
              <w:left w:val="double" w:sz="4" w:space="0" w:color="auto"/>
              <w:bottom w:val="single" w:sz="12" w:space="0" w:color="auto"/>
            </w:tcBorders>
          </w:tcPr>
          <w:p w14:paraId="31994E5F"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8134" w:type="dxa"/>
            <w:tcBorders>
              <w:bottom w:val="single" w:sz="12" w:space="0" w:color="auto"/>
              <w:right w:val="double" w:sz="4" w:space="0" w:color="auto"/>
            </w:tcBorders>
          </w:tcPr>
          <w:p w14:paraId="616056B2" w14:textId="77777777" w:rsidR="0036389F" w:rsidRPr="007E42E0" w:rsidRDefault="0036389F" w:rsidP="002E454F">
            <w:pPr>
              <w:pStyle w:val="Nadpis6"/>
              <w:rPr>
                <w:rFonts w:ascii="Times New Roman" w:hAnsi="Times New Roman"/>
                <w:lang w:val="cs-CZ" w:eastAsia="cs-CZ"/>
              </w:rPr>
            </w:pPr>
          </w:p>
        </w:tc>
      </w:tr>
      <w:tr w:rsidR="0036389F" w:rsidRPr="007E42E0" w14:paraId="5EBD1EC2" w14:textId="77777777" w:rsidTr="00B90332">
        <w:trPr>
          <w:cantSplit/>
        </w:trPr>
        <w:tc>
          <w:tcPr>
            <w:tcW w:w="9284" w:type="dxa"/>
            <w:gridSpan w:val="2"/>
            <w:tcBorders>
              <w:top w:val="single" w:sz="12" w:space="0" w:color="auto"/>
              <w:left w:val="double" w:sz="4" w:space="0" w:color="auto"/>
              <w:bottom w:val="double" w:sz="4" w:space="0" w:color="auto"/>
              <w:right w:val="double" w:sz="4" w:space="0" w:color="auto"/>
            </w:tcBorders>
          </w:tcPr>
          <w:p w14:paraId="16308724" w14:textId="77777777" w:rsidR="0036389F" w:rsidRPr="007E42E0" w:rsidRDefault="00343E6C" w:rsidP="002E454F">
            <w:pPr>
              <w:pStyle w:val="Nadpis5"/>
              <w:rPr>
                <w:rFonts w:ascii="Times New Roman" w:hAnsi="Times New Roman"/>
                <w:lang w:val="cs-CZ" w:eastAsia="cs-CZ"/>
              </w:rPr>
            </w:pPr>
            <w:r w:rsidRPr="007E42E0">
              <w:rPr>
                <w:rFonts w:ascii="Times New Roman" w:hAnsi="Times New Roman"/>
                <w:lang w:val="cs-CZ" w:eastAsia="cs-CZ"/>
              </w:rPr>
              <w:t>Tento aspekt dodávky je součástí dodávky a ceny vozidla.</w:t>
            </w:r>
          </w:p>
        </w:tc>
      </w:tr>
    </w:tbl>
    <w:p w14:paraId="1851D88A" w14:textId="77777777" w:rsidR="0036389F" w:rsidRPr="007E42E0" w:rsidRDefault="0036389F" w:rsidP="004642B1">
      <w:pPr>
        <w:pStyle w:val="4Nadpis20"/>
        <w:tabs>
          <w:tab w:val="clear" w:pos="851"/>
          <w:tab w:val="left" w:pos="709"/>
        </w:tabs>
        <w:rPr>
          <w:rFonts w:ascii="Times New Roman" w:hAnsi="Times New Roman"/>
          <w:sz w:val="18"/>
          <w:szCs w:val="18"/>
        </w:rPr>
      </w:pPr>
      <w:r w:rsidRPr="007E42E0">
        <w:rPr>
          <w:rFonts w:ascii="Times New Roman" w:hAnsi="Times New Roman"/>
          <w:sz w:val="18"/>
          <w:szCs w:val="18"/>
        </w:rPr>
        <w:t xml:space="preserve">Technická dokumentace </w:t>
      </w:r>
    </w:p>
    <w:tbl>
      <w:tblPr>
        <w:tblW w:w="928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997"/>
        <w:gridCol w:w="6946"/>
      </w:tblGrid>
      <w:tr w:rsidR="0036389F" w:rsidRPr="007E42E0" w14:paraId="7296A002" w14:textId="77777777" w:rsidTr="00B90332">
        <w:tc>
          <w:tcPr>
            <w:tcW w:w="9284" w:type="dxa"/>
            <w:gridSpan w:val="3"/>
          </w:tcPr>
          <w:p w14:paraId="16ECD45E"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 xml:space="preserve">Úplná sada dílenských příruček k vozidlu, schémata elektrického zapojení, vzduchové soustavy, </w:t>
            </w:r>
            <w:proofErr w:type="spellStart"/>
            <w:r w:rsidRPr="007E42E0">
              <w:rPr>
                <w:rFonts w:ascii="Times New Roman" w:hAnsi="Times New Roman"/>
                <w:lang w:val="cs-CZ" w:eastAsia="cs-CZ"/>
              </w:rPr>
              <w:t>hydrookruhů</w:t>
            </w:r>
            <w:proofErr w:type="spellEnd"/>
            <w:r w:rsidRPr="007E42E0">
              <w:rPr>
                <w:rFonts w:ascii="Times New Roman" w:hAnsi="Times New Roman"/>
                <w:lang w:val="cs-CZ" w:eastAsia="cs-CZ"/>
              </w:rPr>
              <w:t>, chladící soustavy včetně popisů funkce a diagnostických postupů.</w:t>
            </w:r>
          </w:p>
          <w:p w14:paraId="169BD066"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 xml:space="preserve">Technická dokumentace musí být dodána v českém jazyce ve </w:t>
            </w:r>
            <w:r w:rsidR="00343E6C" w:rsidRPr="007E42E0">
              <w:rPr>
                <w:rFonts w:ascii="Times New Roman" w:hAnsi="Times New Roman"/>
                <w:lang w:val="cs-CZ" w:eastAsia="cs-CZ"/>
              </w:rPr>
              <w:t>4x</w:t>
            </w:r>
            <w:r w:rsidRPr="007E42E0">
              <w:rPr>
                <w:rFonts w:ascii="Times New Roman" w:hAnsi="Times New Roman"/>
                <w:lang w:val="cs-CZ" w:eastAsia="cs-CZ"/>
              </w:rPr>
              <w:t xml:space="preserve"> tištěném provedení a v jednom provedení v elektronické podobě.</w:t>
            </w:r>
            <w:r w:rsidR="00343E6C" w:rsidRPr="007E42E0">
              <w:rPr>
                <w:rFonts w:ascii="Times New Roman" w:hAnsi="Times New Roman"/>
                <w:lang w:val="cs-CZ" w:eastAsia="cs-CZ"/>
              </w:rPr>
              <w:t xml:space="preserve"> Požadavek se vztahuje souhrnně k celé dodávce tohoto typu vozidla.</w:t>
            </w:r>
          </w:p>
        </w:tc>
      </w:tr>
      <w:tr w:rsidR="0036389F" w:rsidRPr="007E42E0" w14:paraId="3E876EB8" w14:textId="77777777" w:rsidTr="00B90332">
        <w:tc>
          <w:tcPr>
            <w:tcW w:w="1341" w:type="dxa"/>
          </w:tcPr>
          <w:p w14:paraId="17856D75"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gridSpan w:val="2"/>
          </w:tcPr>
          <w:p w14:paraId="74C4D760"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7C3EEC5A" w14:textId="77777777" w:rsidTr="00B90332">
        <w:tc>
          <w:tcPr>
            <w:tcW w:w="1341" w:type="dxa"/>
            <w:tcBorders>
              <w:bottom w:val="single" w:sz="4" w:space="0" w:color="auto"/>
            </w:tcBorders>
          </w:tcPr>
          <w:p w14:paraId="6CAF5199"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gridSpan w:val="2"/>
            <w:tcBorders>
              <w:bottom w:val="single" w:sz="4" w:space="0" w:color="auto"/>
            </w:tcBorders>
          </w:tcPr>
          <w:p w14:paraId="1CDA42BC" w14:textId="77777777" w:rsidR="0036389F" w:rsidRPr="007E42E0" w:rsidRDefault="0036389F" w:rsidP="002E454F">
            <w:pPr>
              <w:pStyle w:val="Nadpis6"/>
              <w:rPr>
                <w:rFonts w:ascii="Times New Roman" w:hAnsi="Times New Roman"/>
                <w:lang w:val="cs-CZ" w:eastAsia="cs-CZ"/>
              </w:rPr>
            </w:pPr>
          </w:p>
        </w:tc>
      </w:tr>
      <w:tr w:rsidR="0036389F" w:rsidRPr="007E42E0" w14:paraId="55AF9E7E" w14:textId="77777777" w:rsidTr="00B90332">
        <w:tc>
          <w:tcPr>
            <w:tcW w:w="2338" w:type="dxa"/>
            <w:gridSpan w:val="2"/>
            <w:tcBorders>
              <w:top w:val="single" w:sz="4" w:space="0" w:color="auto"/>
              <w:bottom w:val="single" w:sz="12" w:space="0" w:color="auto"/>
            </w:tcBorders>
          </w:tcPr>
          <w:p w14:paraId="14FE3288"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Seznam technické dokumentace, která je k dispozici:</w:t>
            </w:r>
          </w:p>
        </w:tc>
        <w:tc>
          <w:tcPr>
            <w:tcW w:w="6946" w:type="dxa"/>
            <w:tcBorders>
              <w:top w:val="single" w:sz="4" w:space="0" w:color="auto"/>
              <w:bottom w:val="single" w:sz="12" w:space="0" w:color="auto"/>
            </w:tcBorders>
          </w:tcPr>
          <w:p w14:paraId="76E54C5E" w14:textId="77777777" w:rsidR="0036389F" w:rsidRPr="007E42E0" w:rsidRDefault="0036389F" w:rsidP="002E454F">
            <w:pPr>
              <w:pStyle w:val="Nadpis6"/>
              <w:rPr>
                <w:rFonts w:ascii="Times New Roman" w:hAnsi="Times New Roman"/>
                <w:lang w:val="cs-CZ" w:eastAsia="cs-CZ"/>
              </w:rPr>
            </w:pPr>
          </w:p>
        </w:tc>
      </w:tr>
      <w:tr w:rsidR="0036389F" w:rsidRPr="007E42E0" w14:paraId="7FBC2A40" w14:textId="77777777" w:rsidTr="00B90332">
        <w:tc>
          <w:tcPr>
            <w:tcW w:w="9284" w:type="dxa"/>
            <w:gridSpan w:val="3"/>
            <w:tcBorders>
              <w:top w:val="single" w:sz="12" w:space="0" w:color="auto"/>
              <w:bottom w:val="single" w:sz="4" w:space="0" w:color="auto"/>
            </w:tcBorders>
          </w:tcPr>
          <w:p w14:paraId="4D603ACA" w14:textId="77777777" w:rsidR="0036389F" w:rsidRPr="007E42E0" w:rsidRDefault="0036389F" w:rsidP="00A512A6">
            <w:pPr>
              <w:pStyle w:val="Nadpis5"/>
              <w:rPr>
                <w:rFonts w:ascii="Times New Roman" w:hAnsi="Times New Roman"/>
                <w:lang w:val="cs-CZ" w:eastAsia="cs-CZ"/>
              </w:rPr>
            </w:pPr>
            <w:r w:rsidRPr="007E42E0">
              <w:rPr>
                <w:rFonts w:ascii="Times New Roman" w:hAnsi="Times New Roman"/>
                <w:lang w:val="cs-CZ" w:eastAsia="cs-CZ"/>
              </w:rPr>
              <w:t xml:space="preserve">Pokud zadavatel zjistí během deklarované životnosti </w:t>
            </w:r>
            <w:r w:rsidR="00A512A6" w:rsidRPr="007E42E0">
              <w:rPr>
                <w:rFonts w:ascii="Times New Roman" w:hAnsi="Times New Roman"/>
                <w:lang w:val="cs-CZ" w:eastAsia="cs-CZ"/>
              </w:rPr>
              <w:t>autobusu</w:t>
            </w:r>
            <w:r w:rsidRPr="007E42E0">
              <w:rPr>
                <w:rFonts w:ascii="Times New Roman" w:hAnsi="Times New Roman"/>
                <w:lang w:val="cs-CZ" w:eastAsia="cs-CZ"/>
              </w:rPr>
              <w:t xml:space="preserve"> chybu v technické dokumentaci, je vybraný </w:t>
            </w:r>
            <w:r w:rsidR="0070561A" w:rsidRPr="007E42E0">
              <w:rPr>
                <w:rFonts w:ascii="Times New Roman" w:hAnsi="Times New Roman"/>
                <w:lang w:val="cs-CZ" w:eastAsia="cs-CZ"/>
              </w:rPr>
              <w:t>dodavatel</w:t>
            </w:r>
            <w:r w:rsidRPr="007E42E0">
              <w:rPr>
                <w:rFonts w:ascii="Times New Roman" w:hAnsi="Times New Roman"/>
                <w:lang w:val="cs-CZ" w:eastAsia="cs-CZ"/>
              </w:rPr>
              <w:t xml:space="preserve"> povinen na žádost zadavatele chybu v přiměřené době opravit a vydat dokument v opravené verzi.</w:t>
            </w:r>
          </w:p>
        </w:tc>
      </w:tr>
      <w:tr w:rsidR="0036389F" w:rsidRPr="007E42E0" w14:paraId="669376CD" w14:textId="77777777" w:rsidTr="00B90332">
        <w:tc>
          <w:tcPr>
            <w:tcW w:w="1341" w:type="dxa"/>
            <w:tcBorders>
              <w:top w:val="single" w:sz="4" w:space="0" w:color="auto"/>
            </w:tcBorders>
          </w:tcPr>
          <w:p w14:paraId="70ADD567"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gridSpan w:val="2"/>
            <w:tcBorders>
              <w:top w:val="single" w:sz="4" w:space="0" w:color="auto"/>
            </w:tcBorders>
          </w:tcPr>
          <w:p w14:paraId="57E0CFDF"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5F328005" w14:textId="77777777" w:rsidTr="00B90332">
        <w:tc>
          <w:tcPr>
            <w:tcW w:w="1341" w:type="dxa"/>
            <w:tcBorders>
              <w:bottom w:val="single" w:sz="12" w:space="0" w:color="auto"/>
            </w:tcBorders>
          </w:tcPr>
          <w:p w14:paraId="424179AE"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gridSpan w:val="2"/>
            <w:tcBorders>
              <w:bottom w:val="single" w:sz="12" w:space="0" w:color="auto"/>
            </w:tcBorders>
          </w:tcPr>
          <w:p w14:paraId="64E5CE91" w14:textId="77777777" w:rsidR="0036389F" w:rsidRPr="007E42E0" w:rsidRDefault="0036389F" w:rsidP="002E454F">
            <w:pPr>
              <w:pStyle w:val="Nadpis6"/>
              <w:rPr>
                <w:rFonts w:ascii="Times New Roman" w:hAnsi="Times New Roman"/>
                <w:lang w:val="cs-CZ" w:eastAsia="cs-CZ"/>
              </w:rPr>
            </w:pPr>
          </w:p>
        </w:tc>
      </w:tr>
      <w:tr w:rsidR="0036389F" w:rsidRPr="007E42E0" w14:paraId="7A7A5922" w14:textId="77777777" w:rsidTr="00B90332">
        <w:tblPrEx>
          <w:tblBorders>
            <w:top w:val="single" w:sz="4" w:space="0" w:color="auto"/>
            <w:left w:val="single" w:sz="4" w:space="0" w:color="auto"/>
            <w:bottom w:val="single" w:sz="4" w:space="0" w:color="auto"/>
            <w:right w:val="single" w:sz="4" w:space="0" w:color="auto"/>
          </w:tblBorders>
        </w:tblPrEx>
        <w:trPr>
          <w:cantSplit/>
        </w:trPr>
        <w:tc>
          <w:tcPr>
            <w:tcW w:w="9284" w:type="dxa"/>
            <w:gridSpan w:val="3"/>
            <w:tcBorders>
              <w:top w:val="single" w:sz="12" w:space="0" w:color="auto"/>
              <w:left w:val="double" w:sz="4" w:space="0" w:color="auto"/>
              <w:bottom w:val="double" w:sz="4" w:space="0" w:color="auto"/>
              <w:right w:val="double" w:sz="4" w:space="0" w:color="auto"/>
            </w:tcBorders>
          </w:tcPr>
          <w:p w14:paraId="2F661683" w14:textId="77777777" w:rsidR="0036389F" w:rsidRPr="007E42E0" w:rsidRDefault="00343E6C" w:rsidP="002E454F">
            <w:pPr>
              <w:pStyle w:val="Nadpis5"/>
              <w:rPr>
                <w:rFonts w:ascii="Times New Roman" w:hAnsi="Times New Roman"/>
                <w:lang w:val="cs-CZ" w:eastAsia="cs-CZ"/>
              </w:rPr>
            </w:pPr>
            <w:r w:rsidRPr="007E42E0">
              <w:rPr>
                <w:rFonts w:ascii="Times New Roman" w:hAnsi="Times New Roman"/>
                <w:lang w:val="cs-CZ" w:eastAsia="cs-CZ"/>
              </w:rPr>
              <w:t>Tento aspekt dodávky je součástí dodávky a ceny vozidla.</w:t>
            </w:r>
          </w:p>
        </w:tc>
      </w:tr>
    </w:tbl>
    <w:p w14:paraId="42BA5A5F" w14:textId="77777777" w:rsidR="0036389F" w:rsidRPr="007E42E0" w:rsidRDefault="0036389F" w:rsidP="004642B1">
      <w:pPr>
        <w:pStyle w:val="4Nadpis20"/>
        <w:tabs>
          <w:tab w:val="clear" w:pos="851"/>
          <w:tab w:val="left" w:pos="709"/>
        </w:tabs>
        <w:rPr>
          <w:rFonts w:ascii="Times New Roman" w:hAnsi="Times New Roman"/>
          <w:sz w:val="18"/>
          <w:szCs w:val="18"/>
        </w:rPr>
      </w:pPr>
      <w:r w:rsidRPr="007E42E0">
        <w:rPr>
          <w:rFonts w:ascii="Times New Roman" w:hAnsi="Times New Roman"/>
          <w:sz w:val="18"/>
          <w:szCs w:val="18"/>
        </w:rPr>
        <w:t xml:space="preserve">Katalog náhradních dílů – papírová forma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47D0EA5F" w14:textId="77777777" w:rsidTr="00B90332">
        <w:trPr>
          <w:cantSplit/>
        </w:trPr>
        <w:tc>
          <w:tcPr>
            <w:tcW w:w="9284" w:type="dxa"/>
            <w:gridSpan w:val="2"/>
            <w:tcBorders>
              <w:top w:val="double" w:sz="4" w:space="0" w:color="auto"/>
              <w:left w:val="double" w:sz="4" w:space="0" w:color="auto"/>
              <w:right w:val="double" w:sz="4" w:space="0" w:color="auto"/>
            </w:tcBorders>
          </w:tcPr>
          <w:p w14:paraId="0229D372"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Tištěný katalog náhradních dílů musí obsáhnout veškeré skupiny a díly použité na vozidle.</w:t>
            </w:r>
          </w:p>
          <w:p w14:paraId="19A1633B"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Tištěný katalog náhradních dílů musí být dodán v českém jazyce umožňující vyhledávání minimálně podle skupiny (agregátu), názvu dílu, čísla dílu.</w:t>
            </w:r>
          </w:p>
          <w:p w14:paraId="5F68855B" w14:textId="77777777" w:rsidR="0036389F" w:rsidRPr="007E42E0" w:rsidRDefault="00343E6C" w:rsidP="002E454F">
            <w:pPr>
              <w:pStyle w:val="Nadpis5"/>
              <w:rPr>
                <w:rFonts w:ascii="Times New Roman" w:hAnsi="Times New Roman"/>
                <w:lang w:val="cs-CZ" w:eastAsia="cs-CZ"/>
              </w:rPr>
            </w:pPr>
            <w:r w:rsidRPr="007E42E0">
              <w:rPr>
                <w:rFonts w:ascii="Times New Roman" w:hAnsi="Times New Roman"/>
                <w:lang w:val="cs-CZ" w:eastAsia="cs-CZ"/>
              </w:rPr>
              <w:t>Zadavatel požaduje 4x v tištěném provedení. Požadavek se vztahuje souhrnně k celé dodávce tohoto typu vozidla.</w:t>
            </w:r>
          </w:p>
        </w:tc>
      </w:tr>
      <w:tr w:rsidR="0036389F" w:rsidRPr="007E42E0" w14:paraId="3FF5FE25" w14:textId="77777777" w:rsidTr="00B90332">
        <w:tc>
          <w:tcPr>
            <w:tcW w:w="1341" w:type="dxa"/>
            <w:tcBorders>
              <w:left w:val="double" w:sz="4" w:space="0" w:color="auto"/>
              <w:bottom w:val="single" w:sz="4" w:space="0" w:color="auto"/>
            </w:tcBorders>
          </w:tcPr>
          <w:p w14:paraId="34BC1115"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bottom w:val="single" w:sz="4" w:space="0" w:color="auto"/>
              <w:right w:val="double" w:sz="4" w:space="0" w:color="auto"/>
            </w:tcBorders>
          </w:tcPr>
          <w:p w14:paraId="2DE832EA"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49CD3E66" w14:textId="77777777" w:rsidTr="00B90332">
        <w:tc>
          <w:tcPr>
            <w:tcW w:w="1341" w:type="dxa"/>
            <w:tcBorders>
              <w:left w:val="double" w:sz="4" w:space="0" w:color="auto"/>
              <w:bottom w:val="single" w:sz="4" w:space="0" w:color="auto"/>
            </w:tcBorders>
          </w:tcPr>
          <w:p w14:paraId="5B23A1B0"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4" w:space="0" w:color="auto"/>
              <w:right w:val="double" w:sz="4" w:space="0" w:color="auto"/>
            </w:tcBorders>
          </w:tcPr>
          <w:p w14:paraId="00FECB63" w14:textId="77777777" w:rsidR="0036389F" w:rsidRPr="007E42E0" w:rsidRDefault="0036389F" w:rsidP="002E454F">
            <w:pPr>
              <w:pStyle w:val="Nadpis6"/>
              <w:rPr>
                <w:rFonts w:ascii="Times New Roman" w:hAnsi="Times New Roman"/>
                <w:lang w:val="cs-CZ" w:eastAsia="cs-CZ"/>
              </w:rPr>
            </w:pPr>
          </w:p>
        </w:tc>
      </w:tr>
      <w:tr w:rsidR="0036389F" w:rsidRPr="007E42E0" w14:paraId="5EF178B6" w14:textId="77777777" w:rsidTr="00B90332">
        <w:trPr>
          <w:cantSplit/>
        </w:trPr>
        <w:tc>
          <w:tcPr>
            <w:tcW w:w="9284" w:type="dxa"/>
            <w:gridSpan w:val="2"/>
            <w:tcBorders>
              <w:top w:val="single" w:sz="12" w:space="0" w:color="auto"/>
              <w:left w:val="double" w:sz="4" w:space="0" w:color="auto"/>
              <w:bottom w:val="double" w:sz="4" w:space="0" w:color="auto"/>
              <w:right w:val="double" w:sz="4" w:space="0" w:color="auto"/>
            </w:tcBorders>
          </w:tcPr>
          <w:p w14:paraId="61DFBA0D" w14:textId="77777777" w:rsidR="0036389F" w:rsidRPr="007E42E0" w:rsidRDefault="00343E6C" w:rsidP="002E454F">
            <w:pPr>
              <w:pStyle w:val="Nadpis5"/>
              <w:rPr>
                <w:rFonts w:ascii="Times New Roman" w:hAnsi="Times New Roman"/>
                <w:lang w:val="cs-CZ" w:eastAsia="cs-CZ"/>
              </w:rPr>
            </w:pPr>
            <w:r w:rsidRPr="007E42E0">
              <w:rPr>
                <w:rFonts w:ascii="Times New Roman" w:hAnsi="Times New Roman"/>
                <w:lang w:val="cs-CZ" w:eastAsia="cs-CZ"/>
              </w:rPr>
              <w:t>Tento aspekt dodávky je součástí dodávky a ceny vozidla.</w:t>
            </w:r>
          </w:p>
        </w:tc>
      </w:tr>
    </w:tbl>
    <w:p w14:paraId="70B0BED9" w14:textId="77777777" w:rsidR="0036389F" w:rsidRPr="007E42E0" w:rsidRDefault="0036389F" w:rsidP="004642B1">
      <w:pPr>
        <w:pStyle w:val="4Nadpis20"/>
        <w:tabs>
          <w:tab w:val="clear" w:pos="851"/>
        </w:tabs>
        <w:ind w:left="709" w:hanging="709"/>
        <w:rPr>
          <w:rFonts w:ascii="Times New Roman" w:hAnsi="Times New Roman"/>
          <w:sz w:val="18"/>
          <w:szCs w:val="18"/>
        </w:rPr>
      </w:pPr>
      <w:r w:rsidRPr="007E42E0">
        <w:rPr>
          <w:rFonts w:ascii="Times New Roman" w:hAnsi="Times New Roman"/>
          <w:sz w:val="18"/>
          <w:szCs w:val="18"/>
        </w:rPr>
        <w:t xml:space="preserve">Katalog náhradních dílů – elektronická forma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36189FE7" w14:textId="77777777" w:rsidTr="00B90332">
        <w:trPr>
          <w:cantSplit/>
        </w:trPr>
        <w:tc>
          <w:tcPr>
            <w:tcW w:w="9284" w:type="dxa"/>
            <w:gridSpan w:val="2"/>
            <w:tcBorders>
              <w:top w:val="double" w:sz="4" w:space="0" w:color="auto"/>
              <w:left w:val="double" w:sz="4" w:space="0" w:color="auto"/>
              <w:right w:val="double" w:sz="4" w:space="0" w:color="auto"/>
            </w:tcBorders>
          </w:tcPr>
          <w:p w14:paraId="479677C7"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Elektronický katalog náhradních dílů musí obsáhnout veškeré skupiny a díly použité na vozidle.</w:t>
            </w:r>
          </w:p>
          <w:p w14:paraId="727DEB53"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Elektronický katalog náhradních dílů musí být dodán v českém jazyce ve formě podporující vyhledávání minimálně podle skupiny (agregátu), názvu dílu, čísla dílu.</w:t>
            </w:r>
          </w:p>
          <w:p w14:paraId="63B9CDC8"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Za elektronickou formu katalogu ND se nepovažuje skenovaný papírový katalog.</w:t>
            </w:r>
          </w:p>
          <w:p w14:paraId="6A184A98" w14:textId="77777777" w:rsidR="0036389F" w:rsidRPr="007E42E0" w:rsidRDefault="0070561A" w:rsidP="002E454F">
            <w:pPr>
              <w:pStyle w:val="Nadpis5"/>
              <w:rPr>
                <w:rFonts w:ascii="Times New Roman" w:hAnsi="Times New Roman"/>
                <w:lang w:val="cs-CZ" w:eastAsia="cs-CZ"/>
              </w:rPr>
            </w:pPr>
            <w:r w:rsidRPr="007E42E0">
              <w:rPr>
                <w:rFonts w:ascii="Times New Roman" w:hAnsi="Times New Roman"/>
                <w:lang w:val="cs-CZ" w:eastAsia="cs-CZ"/>
              </w:rPr>
              <w:t xml:space="preserve">Dodavatel </w:t>
            </w:r>
            <w:r w:rsidR="0036389F" w:rsidRPr="007E42E0">
              <w:rPr>
                <w:rFonts w:ascii="Times New Roman" w:hAnsi="Times New Roman"/>
                <w:lang w:val="cs-CZ" w:eastAsia="cs-CZ"/>
              </w:rPr>
              <w:t>musí zajistit</w:t>
            </w:r>
            <w:r w:rsidR="00427ABB" w:rsidRPr="007E42E0">
              <w:rPr>
                <w:rFonts w:ascii="Times New Roman" w:hAnsi="Times New Roman"/>
                <w:lang w:val="cs-CZ" w:eastAsia="cs-CZ"/>
              </w:rPr>
              <w:t xml:space="preserve"> </w:t>
            </w:r>
            <w:r w:rsidR="00427ABB" w:rsidRPr="007E42E0">
              <w:rPr>
                <w:rFonts w:ascii="Times New Roman" w:hAnsi="Times New Roman"/>
                <w:b/>
                <w:lang w:val="cs-CZ" w:eastAsia="cs-CZ"/>
              </w:rPr>
              <w:t>zdarma</w:t>
            </w:r>
            <w:r w:rsidR="0036389F" w:rsidRPr="007E42E0">
              <w:rPr>
                <w:rFonts w:ascii="Times New Roman" w:hAnsi="Times New Roman"/>
                <w:b/>
                <w:lang w:val="cs-CZ" w:eastAsia="cs-CZ"/>
              </w:rPr>
              <w:t xml:space="preserve"> </w:t>
            </w:r>
            <w:r w:rsidR="0036389F" w:rsidRPr="007E42E0">
              <w:rPr>
                <w:rFonts w:ascii="Times New Roman" w:hAnsi="Times New Roman"/>
                <w:lang w:val="cs-CZ" w:eastAsia="cs-CZ"/>
              </w:rPr>
              <w:t>aktualizace databáze po celou dobu deklarované životnosti autobusu.</w:t>
            </w:r>
          </w:p>
          <w:p w14:paraId="40F29A5C"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Zadavatel požaduje  1x katalog ND pro lokální instalaci.</w:t>
            </w:r>
            <w:r w:rsidR="00343E6C" w:rsidRPr="007E42E0">
              <w:rPr>
                <w:rFonts w:ascii="Times New Roman" w:hAnsi="Times New Roman"/>
                <w:lang w:val="cs-CZ" w:eastAsia="cs-CZ"/>
              </w:rPr>
              <w:t xml:space="preserve"> Požadavek se vztahuje souhrnně k celé dodávce tohoto typu vozidla.</w:t>
            </w:r>
          </w:p>
        </w:tc>
      </w:tr>
      <w:tr w:rsidR="0036389F" w:rsidRPr="007E42E0" w14:paraId="17D1FAB4" w14:textId="77777777" w:rsidTr="00B90332">
        <w:tc>
          <w:tcPr>
            <w:tcW w:w="1341" w:type="dxa"/>
            <w:tcBorders>
              <w:left w:val="double" w:sz="4" w:space="0" w:color="auto"/>
              <w:bottom w:val="single" w:sz="4" w:space="0" w:color="auto"/>
            </w:tcBorders>
          </w:tcPr>
          <w:p w14:paraId="69BB2AA5"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bottom w:val="single" w:sz="4" w:space="0" w:color="auto"/>
              <w:right w:val="double" w:sz="4" w:space="0" w:color="auto"/>
            </w:tcBorders>
          </w:tcPr>
          <w:p w14:paraId="4C5FF1F4"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22D1A1B9" w14:textId="77777777" w:rsidTr="00B90332">
        <w:tc>
          <w:tcPr>
            <w:tcW w:w="1341" w:type="dxa"/>
            <w:tcBorders>
              <w:left w:val="double" w:sz="4" w:space="0" w:color="auto"/>
              <w:bottom w:val="single" w:sz="4" w:space="0" w:color="auto"/>
            </w:tcBorders>
          </w:tcPr>
          <w:p w14:paraId="6D8B95CB"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4" w:space="0" w:color="auto"/>
              <w:right w:val="double" w:sz="4" w:space="0" w:color="auto"/>
            </w:tcBorders>
          </w:tcPr>
          <w:p w14:paraId="1EFE74C0" w14:textId="77777777" w:rsidR="0036389F" w:rsidRPr="007E42E0" w:rsidRDefault="0036389F" w:rsidP="002E454F">
            <w:pPr>
              <w:pStyle w:val="Nadpis6"/>
              <w:rPr>
                <w:rFonts w:ascii="Times New Roman" w:hAnsi="Times New Roman"/>
                <w:lang w:val="cs-CZ" w:eastAsia="cs-CZ"/>
              </w:rPr>
            </w:pPr>
          </w:p>
        </w:tc>
      </w:tr>
      <w:tr w:rsidR="0036389F" w:rsidRPr="007E42E0" w14:paraId="3643A2DB" w14:textId="77777777" w:rsidTr="00B90332">
        <w:trPr>
          <w:cantSplit/>
        </w:trPr>
        <w:tc>
          <w:tcPr>
            <w:tcW w:w="9284" w:type="dxa"/>
            <w:gridSpan w:val="2"/>
            <w:tcBorders>
              <w:top w:val="single" w:sz="12" w:space="0" w:color="auto"/>
              <w:left w:val="double" w:sz="4" w:space="0" w:color="auto"/>
              <w:bottom w:val="double" w:sz="4" w:space="0" w:color="auto"/>
              <w:right w:val="double" w:sz="4" w:space="0" w:color="auto"/>
            </w:tcBorders>
          </w:tcPr>
          <w:p w14:paraId="5F3603FB" w14:textId="77777777" w:rsidR="0036389F" w:rsidRPr="007E42E0" w:rsidRDefault="00343E6C" w:rsidP="002E454F">
            <w:pPr>
              <w:pStyle w:val="Nadpis5"/>
              <w:rPr>
                <w:rFonts w:ascii="Times New Roman" w:hAnsi="Times New Roman"/>
                <w:lang w:val="cs-CZ" w:eastAsia="cs-CZ"/>
              </w:rPr>
            </w:pPr>
            <w:r w:rsidRPr="007E42E0">
              <w:rPr>
                <w:rFonts w:ascii="Times New Roman" w:hAnsi="Times New Roman"/>
                <w:lang w:val="cs-CZ" w:eastAsia="cs-CZ"/>
              </w:rPr>
              <w:t>Tento aspekt dodávky je součástí dodávky a ceny vozidla.</w:t>
            </w:r>
          </w:p>
        </w:tc>
      </w:tr>
    </w:tbl>
    <w:p w14:paraId="5BCB69E6" w14:textId="77777777" w:rsidR="0036389F" w:rsidRPr="007E42E0" w:rsidRDefault="0036389F" w:rsidP="002E454F">
      <w:pPr>
        <w:rPr>
          <w:sz w:val="18"/>
          <w:szCs w:val="18"/>
        </w:rPr>
      </w:pPr>
    </w:p>
    <w:p w14:paraId="25AA7B31" w14:textId="77777777" w:rsidR="0036389F" w:rsidRPr="007E42E0" w:rsidRDefault="0036389F" w:rsidP="002E454F">
      <w:pPr>
        <w:pStyle w:val="Nadpis2"/>
        <w:numPr>
          <w:ilvl w:val="0"/>
          <w:numId w:val="0"/>
        </w:numPr>
        <w:jc w:val="both"/>
        <w:rPr>
          <w:rFonts w:ascii="Times New Roman" w:hAnsi="Times New Roman" w:cs="Times New Roman"/>
          <w:bCs/>
          <w:sz w:val="18"/>
          <w:szCs w:val="18"/>
        </w:rPr>
      </w:pPr>
      <w:r w:rsidRPr="007E42E0">
        <w:rPr>
          <w:rFonts w:ascii="Times New Roman" w:hAnsi="Times New Roman" w:cs="Times New Roman"/>
          <w:sz w:val="18"/>
          <w:szCs w:val="18"/>
        </w:rPr>
        <w:lastRenderedPageBreak/>
        <w:t>Servisní vybavení</w:t>
      </w:r>
    </w:p>
    <w:p w14:paraId="1844CA17" w14:textId="77777777" w:rsidR="0036389F" w:rsidRPr="007E42E0" w:rsidRDefault="0036389F" w:rsidP="004642B1">
      <w:pPr>
        <w:pStyle w:val="4Nadpis30"/>
        <w:tabs>
          <w:tab w:val="clear" w:pos="851"/>
        </w:tabs>
        <w:ind w:left="709" w:hanging="709"/>
        <w:rPr>
          <w:rFonts w:ascii="Times New Roman" w:hAnsi="Times New Roman"/>
          <w:sz w:val="18"/>
          <w:szCs w:val="18"/>
        </w:rPr>
      </w:pPr>
      <w:r w:rsidRPr="007E42E0">
        <w:rPr>
          <w:rFonts w:ascii="Times New Roman" w:hAnsi="Times New Roman"/>
          <w:sz w:val="18"/>
          <w:szCs w:val="18"/>
        </w:rPr>
        <w:t>Diagnostika HW</w:t>
      </w:r>
      <w:r w:rsidR="001E0F52" w:rsidRPr="007E42E0">
        <w:rPr>
          <w:rFonts w:ascii="Times New Roman" w:hAnsi="Times New Roman"/>
          <w:sz w:val="18"/>
          <w:szCs w:val="18"/>
        </w:rPr>
        <w:t xml:space="preserve">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22547686" w14:textId="77777777" w:rsidTr="00B90332">
        <w:trPr>
          <w:cantSplit/>
        </w:trPr>
        <w:tc>
          <w:tcPr>
            <w:tcW w:w="9284" w:type="dxa"/>
            <w:gridSpan w:val="2"/>
            <w:tcBorders>
              <w:top w:val="double" w:sz="4" w:space="0" w:color="auto"/>
              <w:left w:val="double" w:sz="4" w:space="0" w:color="auto"/>
              <w:right w:val="double" w:sz="4" w:space="0" w:color="auto"/>
            </w:tcBorders>
          </w:tcPr>
          <w:p w14:paraId="22098C2E"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 xml:space="preserve">Součástí nabídky je servisní diagnostické zařízení (plnohodnotný HW) potřebný pro diagnostiku všech </w:t>
            </w:r>
            <w:proofErr w:type="spellStart"/>
            <w:r w:rsidRPr="007E42E0">
              <w:rPr>
                <w:rFonts w:ascii="Times New Roman" w:hAnsi="Times New Roman"/>
                <w:lang w:val="cs-CZ" w:eastAsia="cs-CZ"/>
              </w:rPr>
              <w:t>diagnostikovatelných</w:t>
            </w:r>
            <w:proofErr w:type="spellEnd"/>
            <w:r w:rsidRPr="007E42E0">
              <w:rPr>
                <w:rFonts w:ascii="Times New Roman" w:hAnsi="Times New Roman"/>
                <w:lang w:val="cs-CZ" w:eastAsia="cs-CZ"/>
              </w:rPr>
              <w:t xml:space="preserve"> skupin (agregátů) dodaného autobusu. </w:t>
            </w:r>
          </w:p>
          <w:p w14:paraId="6353808C" w14:textId="77777777" w:rsidR="00343E6C"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Pokud je to nezbytné, je tento HW vybaven nainstalovaným operačním systémem vhodným pro provoz SW dle odstavce 3.2.</w:t>
            </w:r>
          </w:p>
          <w:p w14:paraId="157771C6" w14:textId="77777777" w:rsidR="00343E6C" w:rsidRPr="007E42E0" w:rsidRDefault="00343E6C" w:rsidP="002E454F">
            <w:pPr>
              <w:pStyle w:val="Nadpis5"/>
              <w:rPr>
                <w:rFonts w:ascii="Times New Roman" w:hAnsi="Times New Roman"/>
                <w:lang w:val="cs-CZ" w:eastAsia="cs-CZ"/>
              </w:rPr>
            </w:pPr>
            <w:r w:rsidRPr="007E42E0">
              <w:rPr>
                <w:rFonts w:ascii="Times New Roman" w:hAnsi="Times New Roman"/>
              </w:rPr>
              <w:t>Zadavatel</w:t>
            </w:r>
            <w:r w:rsidRPr="007E42E0">
              <w:rPr>
                <w:rFonts w:ascii="Times New Roman" w:hAnsi="Times New Roman"/>
                <w:lang w:val="cs-CZ"/>
              </w:rPr>
              <w:t xml:space="preserve"> požaduje dodávku 1 kompletu této položky. </w:t>
            </w:r>
            <w:r w:rsidRPr="007E42E0">
              <w:rPr>
                <w:rFonts w:ascii="Times New Roman" w:hAnsi="Times New Roman"/>
                <w:lang w:val="cs-CZ" w:eastAsia="cs-CZ"/>
              </w:rPr>
              <w:t>Požadavek se vztahuje souhrnně k celé dodávce tohoto typu vozidla.</w:t>
            </w:r>
          </w:p>
        </w:tc>
      </w:tr>
      <w:tr w:rsidR="0036389F" w:rsidRPr="007E42E0" w14:paraId="6D7AE501" w14:textId="77777777" w:rsidTr="00B90332">
        <w:tc>
          <w:tcPr>
            <w:tcW w:w="1341" w:type="dxa"/>
            <w:tcBorders>
              <w:left w:val="double" w:sz="4" w:space="0" w:color="auto"/>
              <w:bottom w:val="single" w:sz="4" w:space="0" w:color="auto"/>
            </w:tcBorders>
          </w:tcPr>
          <w:p w14:paraId="1D53B1FF"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bottom w:val="single" w:sz="4" w:space="0" w:color="auto"/>
              <w:right w:val="double" w:sz="4" w:space="0" w:color="auto"/>
            </w:tcBorders>
          </w:tcPr>
          <w:p w14:paraId="2EE049C5"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382532FF" w14:textId="77777777" w:rsidTr="00B90332">
        <w:tc>
          <w:tcPr>
            <w:tcW w:w="1341" w:type="dxa"/>
            <w:tcBorders>
              <w:left w:val="double" w:sz="4" w:space="0" w:color="auto"/>
              <w:bottom w:val="single" w:sz="12" w:space="0" w:color="auto"/>
            </w:tcBorders>
          </w:tcPr>
          <w:p w14:paraId="1EB03A6C"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69BDF9CE" w14:textId="77777777" w:rsidR="0036389F" w:rsidRPr="007E42E0" w:rsidRDefault="0036389F" w:rsidP="002E454F">
            <w:pPr>
              <w:pStyle w:val="Nadpis6"/>
              <w:rPr>
                <w:rFonts w:ascii="Times New Roman" w:hAnsi="Times New Roman"/>
                <w:lang w:val="cs-CZ" w:eastAsia="cs-CZ"/>
              </w:rPr>
            </w:pPr>
          </w:p>
        </w:tc>
      </w:tr>
      <w:tr w:rsidR="0036389F" w:rsidRPr="007E42E0" w14:paraId="685880F1" w14:textId="77777777" w:rsidTr="00B90332">
        <w:tblPrEx>
          <w:tblBorders>
            <w:top w:val="double" w:sz="4" w:space="0" w:color="auto"/>
            <w:left w:val="double" w:sz="4" w:space="0" w:color="auto"/>
            <w:bottom w:val="double" w:sz="4" w:space="0" w:color="auto"/>
            <w:right w:val="double" w:sz="4" w:space="0" w:color="auto"/>
          </w:tblBorders>
        </w:tblPrEx>
        <w:tc>
          <w:tcPr>
            <w:tcW w:w="9284" w:type="dxa"/>
            <w:gridSpan w:val="2"/>
            <w:tcBorders>
              <w:top w:val="single" w:sz="12" w:space="0" w:color="auto"/>
              <w:bottom w:val="double" w:sz="4" w:space="0" w:color="auto"/>
            </w:tcBorders>
          </w:tcPr>
          <w:p w14:paraId="06222E57" w14:textId="77777777" w:rsidR="0036389F" w:rsidRPr="007E42E0" w:rsidRDefault="00343E6C" w:rsidP="002E454F">
            <w:pPr>
              <w:pStyle w:val="Nadpis5"/>
              <w:rPr>
                <w:rFonts w:ascii="Times New Roman" w:hAnsi="Times New Roman"/>
                <w:lang w:val="cs-CZ" w:eastAsia="cs-CZ"/>
              </w:rPr>
            </w:pPr>
            <w:r w:rsidRPr="007E42E0">
              <w:rPr>
                <w:rFonts w:ascii="Times New Roman" w:hAnsi="Times New Roman"/>
                <w:lang w:val="cs-CZ" w:eastAsia="cs-CZ"/>
              </w:rPr>
              <w:t>Tento aspekt dodávky je součástí dodávky a ceny vozidla.</w:t>
            </w:r>
          </w:p>
        </w:tc>
      </w:tr>
    </w:tbl>
    <w:p w14:paraId="26578661" w14:textId="77777777" w:rsidR="0036389F" w:rsidRPr="007E42E0" w:rsidRDefault="0036389F" w:rsidP="004642B1">
      <w:pPr>
        <w:pStyle w:val="4Nadpis30"/>
        <w:tabs>
          <w:tab w:val="clear" w:pos="851"/>
          <w:tab w:val="left" w:pos="709"/>
        </w:tabs>
        <w:rPr>
          <w:rFonts w:ascii="Times New Roman" w:hAnsi="Times New Roman"/>
          <w:sz w:val="18"/>
          <w:szCs w:val="18"/>
        </w:rPr>
      </w:pPr>
      <w:r w:rsidRPr="007E42E0">
        <w:rPr>
          <w:rFonts w:ascii="Times New Roman" w:hAnsi="Times New Roman"/>
          <w:sz w:val="18"/>
          <w:szCs w:val="18"/>
        </w:rPr>
        <w:t xml:space="preserve">Diagnostika SW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7943"/>
      </w:tblGrid>
      <w:tr w:rsidR="0036389F" w:rsidRPr="007E42E0" w14:paraId="31DF31DF" w14:textId="77777777" w:rsidTr="00B90332">
        <w:trPr>
          <w:cantSplit/>
        </w:trPr>
        <w:tc>
          <w:tcPr>
            <w:tcW w:w="9284" w:type="dxa"/>
            <w:gridSpan w:val="2"/>
            <w:tcBorders>
              <w:top w:val="double" w:sz="4" w:space="0" w:color="auto"/>
              <w:left w:val="double" w:sz="4" w:space="0" w:color="auto"/>
              <w:right w:val="double" w:sz="4" w:space="0" w:color="auto"/>
            </w:tcBorders>
          </w:tcPr>
          <w:p w14:paraId="06CAEF23" w14:textId="77777777" w:rsidR="0036389F" w:rsidRPr="007E42E0" w:rsidRDefault="0036389F" w:rsidP="002E454F">
            <w:pPr>
              <w:pStyle w:val="Nadpis5"/>
              <w:rPr>
                <w:rFonts w:ascii="Times New Roman" w:hAnsi="Times New Roman"/>
                <w:i/>
                <w:iCs/>
                <w:lang w:val="cs-CZ" w:eastAsia="cs-CZ"/>
              </w:rPr>
            </w:pPr>
            <w:r w:rsidRPr="007E42E0">
              <w:rPr>
                <w:rFonts w:ascii="Times New Roman" w:hAnsi="Times New Roman"/>
                <w:lang w:val="cs-CZ" w:eastAsia="cs-CZ"/>
              </w:rPr>
              <w:t xml:space="preserve">Součástí nabídky je veškeré programové vybavení potřebné pro diagnostiku všech </w:t>
            </w:r>
            <w:proofErr w:type="spellStart"/>
            <w:r w:rsidRPr="007E42E0">
              <w:rPr>
                <w:rFonts w:ascii="Times New Roman" w:hAnsi="Times New Roman"/>
                <w:lang w:val="cs-CZ" w:eastAsia="cs-CZ"/>
              </w:rPr>
              <w:t>diagnostikovatelných</w:t>
            </w:r>
            <w:proofErr w:type="spellEnd"/>
            <w:r w:rsidRPr="007E42E0">
              <w:rPr>
                <w:rFonts w:ascii="Times New Roman" w:hAnsi="Times New Roman"/>
                <w:lang w:val="cs-CZ" w:eastAsia="cs-CZ"/>
              </w:rPr>
              <w:t xml:space="preserve"> skupin (agregátů) dodaného autobusu. </w:t>
            </w:r>
          </w:p>
          <w:p w14:paraId="3244D886" w14:textId="77777777" w:rsidR="0036389F" w:rsidRPr="007E42E0" w:rsidRDefault="0070561A" w:rsidP="002E454F">
            <w:pPr>
              <w:pStyle w:val="Nadpis5"/>
              <w:rPr>
                <w:rFonts w:ascii="Times New Roman" w:hAnsi="Times New Roman"/>
                <w:i/>
                <w:iCs/>
                <w:lang w:val="cs-CZ" w:eastAsia="cs-CZ"/>
              </w:rPr>
            </w:pPr>
            <w:r w:rsidRPr="007E42E0">
              <w:rPr>
                <w:rFonts w:ascii="Times New Roman" w:hAnsi="Times New Roman"/>
                <w:lang w:val="cs-CZ" w:eastAsia="cs-CZ"/>
              </w:rPr>
              <w:t xml:space="preserve">Dodavatel </w:t>
            </w:r>
            <w:r w:rsidR="0036389F" w:rsidRPr="007E42E0">
              <w:rPr>
                <w:rFonts w:ascii="Times New Roman" w:hAnsi="Times New Roman"/>
                <w:lang w:val="cs-CZ" w:eastAsia="cs-CZ"/>
              </w:rPr>
              <w:t xml:space="preserve">musí zajistit aktualizace SW po celou dobu deklarované životnosti autobusu. </w:t>
            </w:r>
          </w:p>
          <w:p w14:paraId="1633591C" w14:textId="77777777" w:rsidR="00343E6C"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Diagnostický SW je v českém jazyce nebo je doplněn o úplný překlad.</w:t>
            </w:r>
          </w:p>
          <w:p w14:paraId="4AEE4523" w14:textId="77777777" w:rsidR="00343E6C" w:rsidRPr="007E42E0" w:rsidRDefault="00343E6C" w:rsidP="002E454F">
            <w:pPr>
              <w:pStyle w:val="Nadpis5"/>
              <w:rPr>
                <w:rFonts w:ascii="Times New Roman" w:hAnsi="Times New Roman"/>
                <w:lang w:val="cs-CZ" w:eastAsia="cs-CZ"/>
              </w:rPr>
            </w:pPr>
            <w:r w:rsidRPr="007E42E0">
              <w:rPr>
                <w:rFonts w:ascii="Times New Roman" w:hAnsi="Times New Roman"/>
              </w:rPr>
              <w:t>Zadavatel</w:t>
            </w:r>
            <w:r w:rsidRPr="007E42E0">
              <w:rPr>
                <w:rFonts w:ascii="Times New Roman" w:hAnsi="Times New Roman"/>
                <w:lang w:val="cs-CZ"/>
              </w:rPr>
              <w:t xml:space="preserve"> požaduje dodávku 1 kompletu této položky. </w:t>
            </w:r>
            <w:r w:rsidRPr="007E42E0">
              <w:rPr>
                <w:rFonts w:ascii="Times New Roman" w:hAnsi="Times New Roman"/>
                <w:lang w:val="cs-CZ" w:eastAsia="cs-CZ"/>
              </w:rPr>
              <w:t>Požadavek se vztahuje souhrnně k celé dodávce tohoto typu vozidla.</w:t>
            </w:r>
          </w:p>
        </w:tc>
      </w:tr>
      <w:tr w:rsidR="0036389F" w:rsidRPr="007E42E0" w14:paraId="7E20C1E1" w14:textId="77777777" w:rsidTr="00B90332">
        <w:tc>
          <w:tcPr>
            <w:tcW w:w="1341" w:type="dxa"/>
            <w:tcBorders>
              <w:left w:val="double" w:sz="4" w:space="0" w:color="auto"/>
              <w:bottom w:val="single" w:sz="4" w:space="0" w:color="auto"/>
            </w:tcBorders>
          </w:tcPr>
          <w:p w14:paraId="5A890FE7"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bottom w:val="single" w:sz="4" w:space="0" w:color="auto"/>
              <w:right w:val="double" w:sz="4" w:space="0" w:color="auto"/>
            </w:tcBorders>
          </w:tcPr>
          <w:p w14:paraId="5733ED3B"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792C87FF" w14:textId="77777777" w:rsidTr="00B90332">
        <w:tc>
          <w:tcPr>
            <w:tcW w:w="1341" w:type="dxa"/>
            <w:tcBorders>
              <w:left w:val="double" w:sz="4" w:space="0" w:color="auto"/>
              <w:bottom w:val="single" w:sz="12" w:space="0" w:color="auto"/>
            </w:tcBorders>
          </w:tcPr>
          <w:p w14:paraId="49BABF96"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Komentář:</w:t>
            </w:r>
          </w:p>
        </w:tc>
        <w:tc>
          <w:tcPr>
            <w:tcW w:w="7943" w:type="dxa"/>
            <w:tcBorders>
              <w:bottom w:val="single" w:sz="12" w:space="0" w:color="auto"/>
              <w:right w:val="double" w:sz="4" w:space="0" w:color="auto"/>
            </w:tcBorders>
          </w:tcPr>
          <w:p w14:paraId="1C54B83C" w14:textId="77777777" w:rsidR="0036389F" w:rsidRPr="007E42E0" w:rsidRDefault="0036389F" w:rsidP="002E454F">
            <w:pPr>
              <w:pStyle w:val="Nadpis6"/>
              <w:rPr>
                <w:rFonts w:ascii="Times New Roman" w:hAnsi="Times New Roman"/>
                <w:lang w:val="cs-CZ" w:eastAsia="cs-CZ"/>
              </w:rPr>
            </w:pPr>
          </w:p>
        </w:tc>
      </w:tr>
      <w:tr w:rsidR="0036389F" w:rsidRPr="007E42E0" w14:paraId="51B1FAC5" w14:textId="77777777" w:rsidTr="00B90332">
        <w:tblPrEx>
          <w:tblBorders>
            <w:top w:val="double" w:sz="4" w:space="0" w:color="auto"/>
            <w:left w:val="double" w:sz="4" w:space="0" w:color="auto"/>
            <w:bottom w:val="double" w:sz="4" w:space="0" w:color="auto"/>
            <w:right w:val="double" w:sz="4" w:space="0" w:color="auto"/>
          </w:tblBorders>
        </w:tblPrEx>
        <w:tc>
          <w:tcPr>
            <w:tcW w:w="9284" w:type="dxa"/>
            <w:gridSpan w:val="2"/>
            <w:tcBorders>
              <w:top w:val="single" w:sz="12" w:space="0" w:color="auto"/>
              <w:bottom w:val="single" w:sz="4" w:space="0" w:color="auto"/>
            </w:tcBorders>
          </w:tcPr>
          <w:p w14:paraId="3C6A364D"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Součástí této ceny je předplatné pro aktualizaci SW po dobu poskytnuté záruky.</w:t>
            </w:r>
          </w:p>
        </w:tc>
      </w:tr>
      <w:tr w:rsidR="0036389F" w:rsidRPr="007E42E0" w14:paraId="087C519B" w14:textId="77777777" w:rsidTr="00B90332">
        <w:tblPrEx>
          <w:tblBorders>
            <w:top w:val="double" w:sz="4" w:space="0" w:color="auto"/>
            <w:left w:val="double" w:sz="4" w:space="0" w:color="auto"/>
            <w:bottom w:val="double" w:sz="4" w:space="0" w:color="auto"/>
            <w:right w:val="double" w:sz="4" w:space="0" w:color="auto"/>
          </w:tblBorders>
        </w:tblPrEx>
        <w:tc>
          <w:tcPr>
            <w:tcW w:w="1341" w:type="dxa"/>
            <w:tcBorders>
              <w:top w:val="single" w:sz="4" w:space="0" w:color="auto"/>
            </w:tcBorders>
          </w:tcPr>
          <w:p w14:paraId="33EE2664"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943" w:type="dxa"/>
            <w:tcBorders>
              <w:top w:val="single" w:sz="4" w:space="0" w:color="auto"/>
            </w:tcBorders>
          </w:tcPr>
          <w:p w14:paraId="5243A777"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2E4FD15D" w14:textId="77777777" w:rsidTr="00B90332">
        <w:tblPrEx>
          <w:tblBorders>
            <w:top w:val="double" w:sz="4" w:space="0" w:color="auto"/>
            <w:left w:val="double" w:sz="4" w:space="0" w:color="auto"/>
            <w:bottom w:val="double" w:sz="4" w:space="0" w:color="auto"/>
            <w:right w:val="double" w:sz="4" w:space="0" w:color="auto"/>
          </w:tblBorders>
        </w:tblPrEx>
        <w:tc>
          <w:tcPr>
            <w:tcW w:w="9284" w:type="dxa"/>
            <w:gridSpan w:val="2"/>
            <w:tcBorders>
              <w:top w:val="single" w:sz="12" w:space="0" w:color="auto"/>
              <w:bottom w:val="double" w:sz="4" w:space="0" w:color="auto"/>
            </w:tcBorders>
          </w:tcPr>
          <w:p w14:paraId="245364D4" w14:textId="77777777" w:rsidR="0036389F" w:rsidRPr="007E42E0" w:rsidRDefault="00343E6C" w:rsidP="002E454F">
            <w:pPr>
              <w:pStyle w:val="Nadpis5"/>
              <w:rPr>
                <w:rFonts w:ascii="Times New Roman" w:hAnsi="Times New Roman"/>
                <w:lang w:val="cs-CZ" w:eastAsia="cs-CZ"/>
              </w:rPr>
            </w:pPr>
            <w:r w:rsidRPr="007E42E0">
              <w:rPr>
                <w:rFonts w:ascii="Times New Roman" w:hAnsi="Times New Roman"/>
                <w:lang w:val="cs-CZ" w:eastAsia="cs-CZ"/>
              </w:rPr>
              <w:t>Tento aspekt dodávky je součástí dodávky a ceny vozidla.</w:t>
            </w:r>
          </w:p>
        </w:tc>
      </w:tr>
    </w:tbl>
    <w:p w14:paraId="471FA70A" w14:textId="77777777" w:rsidR="0036389F" w:rsidRPr="007E42E0" w:rsidRDefault="0036389F" w:rsidP="004642B1">
      <w:pPr>
        <w:pStyle w:val="4Nadpis30"/>
        <w:tabs>
          <w:tab w:val="clear" w:pos="851"/>
          <w:tab w:val="left" w:pos="709"/>
        </w:tabs>
        <w:rPr>
          <w:rFonts w:ascii="Times New Roman" w:hAnsi="Times New Roman"/>
          <w:sz w:val="18"/>
          <w:szCs w:val="18"/>
        </w:rPr>
      </w:pPr>
      <w:r w:rsidRPr="007E42E0">
        <w:rPr>
          <w:rFonts w:ascii="Times New Roman" w:hAnsi="Times New Roman"/>
          <w:sz w:val="18"/>
          <w:szCs w:val="18"/>
        </w:rPr>
        <w:t xml:space="preserve">Servisní vybavení (záruční) </w:t>
      </w:r>
    </w:p>
    <w:tbl>
      <w:tblPr>
        <w:tblW w:w="928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8"/>
        <w:gridCol w:w="7796"/>
      </w:tblGrid>
      <w:tr w:rsidR="0036389F" w:rsidRPr="007E42E0" w14:paraId="3503CA93" w14:textId="77777777" w:rsidTr="00B90332">
        <w:tc>
          <w:tcPr>
            <w:tcW w:w="9284" w:type="dxa"/>
            <w:gridSpan w:val="2"/>
          </w:tcPr>
          <w:p w14:paraId="245804B3"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Součástí nabídky musí být jedna sada speciálního servisního nářadí nezbytného pro provádění předepsaných údržeb (speciálním se rozumí nářadí a přípravky, které se nedají pořídit v běžné prodejní síti a slouží k provádění úkonů výhradně na nabízeném vozidle).</w:t>
            </w:r>
          </w:p>
          <w:p w14:paraId="5FB9073D" w14:textId="77777777" w:rsidR="00343E6C"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 xml:space="preserve">V případě, že takového vybavení není zapotřebí, uvede to </w:t>
            </w:r>
            <w:r w:rsidR="0070561A" w:rsidRPr="007E42E0">
              <w:rPr>
                <w:rFonts w:ascii="Times New Roman" w:hAnsi="Times New Roman"/>
                <w:lang w:val="cs-CZ" w:eastAsia="cs-CZ"/>
              </w:rPr>
              <w:t>dodavatel</w:t>
            </w:r>
            <w:r w:rsidRPr="007E42E0">
              <w:rPr>
                <w:rFonts w:ascii="Times New Roman" w:hAnsi="Times New Roman"/>
                <w:lang w:val="cs-CZ" w:eastAsia="cs-CZ"/>
              </w:rPr>
              <w:t xml:space="preserve"> v komentáři.</w:t>
            </w:r>
          </w:p>
          <w:p w14:paraId="5857A28C" w14:textId="77777777" w:rsidR="00343E6C" w:rsidRPr="007E42E0" w:rsidRDefault="00343E6C" w:rsidP="002E454F">
            <w:pPr>
              <w:pStyle w:val="Nadpis5"/>
              <w:rPr>
                <w:rFonts w:ascii="Times New Roman" w:hAnsi="Times New Roman"/>
                <w:lang w:val="cs-CZ" w:eastAsia="cs-CZ"/>
              </w:rPr>
            </w:pPr>
            <w:r w:rsidRPr="007E42E0">
              <w:rPr>
                <w:rFonts w:ascii="Times New Roman" w:hAnsi="Times New Roman"/>
              </w:rPr>
              <w:t>Zadavatel</w:t>
            </w:r>
            <w:r w:rsidRPr="007E42E0">
              <w:rPr>
                <w:rFonts w:ascii="Times New Roman" w:hAnsi="Times New Roman"/>
                <w:lang w:val="cs-CZ"/>
              </w:rPr>
              <w:t xml:space="preserve"> požaduje dodávku 1 kompletu této položky. </w:t>
            </w:r>
            <w:r w:rsidRPr="007E42E0">
              <w:rPr>
                <w:rFonts w:ascii="Times New Roman" w:hAnsi="Times New Roman"/>
                <w:lang w:val="cs-CZ" w:eastAsia="cs-CZ"/>
              </w:rPr>
              <w:t>Požadavek se vztahuje souhrnně k celé dodávce tohoto typu vozidla.</w:t>
            </w:r>
          </w:p>
        </w:tc>
      </w:tr>
      <w:tr w:rsidR="0036389F" w:rsidRPr="007E42E0" w14:paraId="6C290899" w14:textId="77777777" w:rsidTr="00B90332">
        <w:tc>
          <w:tcPr>
            <w:tcW w:w="1488" w:type="dxa"/>
          </w:tcPr>
          <w:p w14:paraId="6D7F2A96"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796" w:type="dxa"/>
          </w:tcPr>
          <w:p w14:paraId="4291BDBE"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1B931177" w14:textId="77777777" w:rsidTr="00B90332">
        <w:tc>
          <w:tcPr>
            <w:tcW w:w="1488" w:type="dxa"/>
            <w:tcBorders>
              <w:bottom w:val="single" w:sz="12" w:space="0" w:color="auto"/>
            </w:tcBorders>
          </w:tcPr>
          <w:p w14:paraId="7D3BC8F8" w14:textId="77777777" w:rsidR="0036389F" w:rsidRPr="007E42E0" w:rsidRDefault="0036389F" w:rsidP="002E454F">
            <w:pPr>
              <w:pStyle w:val="Nadpis9"/>
              <w:rPr>
                <w:rFonts w:ascii="Times New Roman" w:hAnsi="Times New Roman"/>
                <w:lang w:val="cs-CZ" w:eastAsia="cs-CZ"/>
              </w:rPr>
            </w:pPr>
            <w:proofErr w:type="spellStart"/>
            <w:r w:rsidRPr="007E42E0">
              <w:rPr>
                <w:rFonts w:ascii="Times New Roman" w:hAnsi="Times New Roman"/>
                <w:lang w:val="cs-CZ" w:eastAsia="cs-CZ"/>
              </w:rPr>
              <w:t>Seznam+cena</w:t>
            </w:r>
            <w:proofErr w:type="spellEnd"/>
            <w:r w:rsidRPr="007E42E0">
              <w:rPr>
                <w:rFonts w:ascii="Times New Roman" w:hAnsi="Times New Roman"/>
                <w:lang w:val="cs-CZ" w:eastAsia="cs-CZ"/>
              </w:rPr>
              <w:t>/ komentář:</w:t>
            </w:r>
          </w:p>
        </w:tc>
        <w:tc>
          <w:tcPr>
            <w:tcW w:w="7796" w:type="dxa"/>
            <w:tcBorders>
              <w:bottom w:val="single" w:sz="12" w:space="0" w:color="auto"/>
            </w:tcBorders>
          </w:tcPr>
          <w:p w14:paraId="7999C7CE" w14:textId="77777777" w:rsidR="0036389F" w:rsidRPr="007E42E0" w:rsidRDefault="0036389F" w:rsidP="002E454F">
            <w:pPr>
              <w:pStyle w:val="Nadpis6"/>
              <w:rPr>
                <w:rFonts w:ascii="Times New Roman" w:hAnsi="Times New Roman"/>
                <w:lang w:val="cs-CZ" w:eastAsia="cs-CZ"/>
              </w:rPr>
            </w:pPr>
          </w:p>
        </w:tc>
      </w:tr>
      <w:tr w:rsidR="0036389F" w:rsidRPr="007E42E0" w14:paraId="67AB2475" w14:textId="77777777" w:rsidTr="00B90332">
        <w:tc>
          <w:tcPr>
            <w:tcW w:w="9284" w:type="dxa"/>
            <w:gridSpan w:val="2"/>
            <w:tcBorders>
              <w:top w:val="single" w:sz="12" w:space="0" w:color="auto"/>
              <w:bottom w:val="double" w:sz="4" w:space="0" w:color="auto"/>
            </w:tcBorders>
          </w:tcPr>
          <w:p w14:paraId="7411BDCC" w14:textId="77777777" w:rsidR="0036389F" w:rsidRPr="007E42E0" w:rsidRDefault="00343E6C" w:rsidP="002E454F">
            <w:pPr>
              <w:pStyle w:val="Nadpis5"/>
              <w:rPr>
                <w:rFonts w:ascii="Times New Roman" w:hAnsi="Times New Roman"/>
                <w:lang w:val="cs-CZ" w:eastAsia="cs-CZ"/>
              </w:rPr>
            </w:pPr>
            <w:r w:rsidRPr="007E42E0">
              <w:rPr>
                <w:rFonts w:ascii="Times New Roman" w:hAnsi="Times New Roman"/>
                <w:lang w:val="cs-CZ" w:eastAsia="cs-CZ"/>
              </w:rPr>
              <w:t>Tento aspekt dodávky je součástí dodávky a ceny vozidla.</w:t>
            </w:r>
          </w:p>
        </w:tc>
      </w:tr>
    </w:tbl>
    <w:p w14:paraId="2BA28555" w14:textId="77777777" w:rsidR="0036389F" w:rsidRPr="007E42E0" w:rsidRDefault="0036389F" w:rsidP="004642B1">
      <w:pPr>
        <w:pStyle w:val="4Nadpis30"/>
        <w:tabs>
          <w:tab w:val="clear" w:pos="851"/>
          <w:tab w:val="left" w:pos="567"/>
        </w:tabs>
        <w:ind w:left="709" w:hanging="709"/>
        <w:rPr>
          <w:rFonts w:ascii="Times New Roman" w:hAnsi="Times New Roman"/>
          <w:sz w:val="18"/>
          <w:szCs w:val="18"/>
        </w:rPr>
      </w:pPr>
      <w:r w:rsidRPr="007E42E0">
        <w:rPr>
          <w:rFonts w:ascii="Times New Roman" w:hAnsi="Times New Roman"/>
          <w:sz w:val="18"/>
          <w:szCs w:val="18"/>
        </w:rPr>
        <w:t xml:space="preserve">Servisní vybavení (pozáruční) </w:t>
      </w:r>
      <w:r w:rsidR="00343E6C" w:rsidRPr="007E42E0">
        <w:rPr>
          <w:rFonts w:ascii="Times New Roman" w:hAnsi="Times New Roman"/>
          <w:sz w:val="18"/>
          <w:szCs w:val="18"/>
        </w:rPr>
        <w:t>– není součástí zadávacího řízení (informativní charakter)</w:t>
      </w:r>
    </w:p>
    <w:tbl>
      <w:tblPr>
        <w:tblW w:w="928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8"/>
        <w:gridCol w:w="7796"/>
      </w:tblGrid>
      <w:tr w:rsidR="0036389F" w:rsidRPr="007E42E0" w14:paraId="5AF4F3DF" w14:textId="77777777" w:rsidTr="00B90332">
        <w:tc>
          <w:tcPr>
            <w:tcW w:w="9284" w:type="dxa"/>
            <w:gridSpan w:val="2"/>
            <w:tcBorders>
              <w:top w:val="double" w:sz="4" w:space="0" w:color="auto"/>
              <w:bottom w:val="single" w:sz="4" w:space="0" w:color="auto"/>
            </w:tcBorders>
          </w:tcPr>
          <w:p w14:paraId="14E1C5C7" w14:textId="77777777" w:rsidR="0036389F" w:rsidRPr="007E42E0" w:rsidRDefault="0070561A" w:rsidP="002E454F">
            <w:pPr>
              <w:pStyle w:val="Nadpis5"/>
              <w:rPr>
                <w:rFonts w:ascii="Times New Roman" w:hAnsi="Times New Roman"/>
                <w:lang w:val="cs-CZ" w:eastAsia="cs-CZ"/>
              </w:rPr>
            </w:pPr>
            <w:r w:rsidRPr="007E42E0">
              <w:rPr>
                <w:rFonts w:ascii="Times New Roman" w:hAnsi="Times New Roman"/>
                <w:lang w:val="cs-CZ" w:eastAsia="cs-CZ"/>
              </w:rPr>
              <w:t xml:space="preserve">Dodavatel </w:t>
            </w:r>
            <w:r w:rsidR="0036389F" w:rsidRPr="007E42E0">
              <w:rPr>
                <w:rFonts w:ascii="Times New Roman" w:hAnsi="Times New Roman"/>
                <w:lang w:val="cs-CZ" w:eastAsia="cs-CZ"/>
              </w:rPr>
              <w:t>samostatně uvede seznam s pořizovacími cenami dalšího servisního vybavení, které se nedá pořídit v běžné prodejní síti, nutného pro provádění pozáručních oprav.</w:t>
            </w:r>
          </w:p>
          <w:p w14:paraId="346D2A1A" w14:textId="77777777" w:rsidR="0036389F" w:rsidRPr="007E42E0" w:rsidRDefault="0036389F" w:rsidP="002E454F">
            <w:pPr>
              <w:pStyle w:val="Nadpis5"/>
              <w:rPr>
                <w:rFonts w:ascii="Times New Roman" w:hAnsi="Times New Roman"/>
                <w:lang w:val="cs-CZ" w:eastAsia="cs-CZ"/>
              </w:rPr>
            </w:pPr>
            <w:r w:rsidRPr="007E42E0">
              <w:rPr>
                <w:rFonts w:ascii="Times New Roman" w:hAnsi="Times New Roman"/>
                <w:lang w:val="cs-CZ" w:eastAsia="cs-CZ"/>
              </w:rPr>
              <w:t xml:space="preserve">V případě, že takového vybavení není zapotřebí, uvede to </w:t>
            </w:r>
            <w:r w:rsidR="0070561A" w:rsidRPr="007E42E0">
              <w:rPr>
                <w:rFonts w:ascii="Times New Roman" w:hAnsi="Times New Roman"/>
                <w:lang w:val="cs-CZ" w:eastAsia="cs-CZ"/>
              </w:rPr>
              <w:t>dodavatel</w:t>
            </w:r>
            <w:r w:rsidRPr="007E42E0">
              <w:rPr>
                <w:rFonts w:ascii="Times New Roman" w:hAnsi="Times New Roman"/>
                <w:lang w:val="cs-CZ" w:eastAsia="cs-CZ"/>
              </w:rPr>
              <w:t xml:space="preserve"> v komentáři.</w:t>
            </w:r>
          </w:p>
        </w:tc>
      </w:tr>
      <w:tr w:rsidR="0036389F" w:rsidRPr="007E42E0" w14:paraId="32C635BC" w14:textId="77777777" w:rsidTr="00B90332">
        <w:tc>
          <w:tcPr>
            <w:tcW w:w="1488" w:type="dxa"/>
            <w:tcBorders>
              <w:top w:val="single" w:sz="4" w:space="0" w:color="auto"/>
            </w:tcBorders>
          </w:tcPr>
          <w:p w14:paraId="023C9658" w14:textId="77777777" w:rsidR="0036389F" w:rsidRPr="007E42E0" w:rsidRDefault="0036389F" w:rsidP="002E454F">
            <w:pPr>
              <w:pStyle w:val="Nadpis9"/>
              <w:rPr>
                <w:rFonts w:ascii="Times New Roman" w:hAnsi="Times New Roman"/>
                <w:lang w:val="cs-CZ" w:eastAsia="cs-CZ"/>
              </w:rPr>
            </w:pPr>
            <w:r w:rsidRPr="007E42E0">
              <w:rPr>
                <w:rFonts w:ascii="Times New Roman" w:hAnsi="Times New Roman"/>
                <w:lang w:val="cs-CZ" w:eastAsia="cs-CZ"/>
              </w:rPr>
              <w:t>Odpověď:</w:t>
            </w:r>
          </w:p>
        </w:tc>
        <w:tc>
          <w:tcPr>
            <w:tcW w:w="7796" w:type="dxa"/>
            <w:tcBorders>
              <w:top w:val="single" w:sz="4" w:space="0" w:color="auto"/>
            </w:tcBorders>
          </w:tcPr>
          <w:p w14:paraId="696069C2" w14:textId="77777777" w:rsidR="0036389F" w:rsidRPr="007E42E0" w:rsidRDefault="0036389F"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6389F" w:rsidRPr="007E42E0" w14:paraId="24A71950" w14:textId="77777777" w:rsidTr="00B90332">
        <w:tc>
          <w:tcPr>
            <w:tcW w:w="1488" w:type="dxa"/>
          </w:tcPr>
          <w:p w14:paraId="79083A3F" w14:textId="77777777" w:rsidR="0036389F" w:rsidRPr="007E42E0" w:rsidRDefault="0036389F" w:rsidP="002E454F">
            <w:pPr>
              <w:pStyle w:val="Nadpis9"/>
              <w:rPr>
                <w:rFonts w:ascii="Times New Roman" w:hAnsi="Times New Roman"/>
                <w:lang w:val="cs-CZ" w:eastAsia="cs-CZ"/>
              </w:rPr>
            </w:pPr>
            <w:proofErr w:type="spellStart"/>
            <w:r w:rsidRPr="007E42E0">
              <w:rPr>
                <w:rFonts w:ascii="Times New Roman" w:hAnsi="Times New Roman"/>
                <w:lang w:val="cs-CZ" w:eastAsia="cs-CZ"/>
              </w:rPr>
              <w:t>Seznam+cena</w:t>
            </w:r>
            <w:proofErr w:type="spellEnd"/>
            <w:r w:rsidRPr="007E42E0">
              <w:rPr>
                <w:rFonts w:ascii="Times New Roman" w:hAnsi="Times New Roman"/>
                <w:lang w:val="cs-CZ" w:eastAsia="cs-CZ"/>
              </w:rPr>
              <w:t>/ komentář:</w:t>
            </w:r>
          </w:p>
        </w:tc>
        <w:tc>
          <w:tcPr>
            <w:tcW w:w="7796" w:type="dxa"/>
          </w:tcPr>
          <w:p w14:paraId="4BAF71A1" w14:textId="77777777" w:rsidR="0036389F" w:rsidRPr="007E42E0" w:rsidRDefault="0036389F" w:rsidP="002E454F">
            <w:pPr>
              <w:pStyle w:val="Nadpis6"/>
              <w:rPr>
                <w:rFonts w:ascii="Times New Roman" w:hAnsi="Times New Roman"/>
                <w:lang w:val="cs-CZ" w:eastAsia="cs-CZ"/>
              </w:rPr>
            </w:pPr>
          </w:p>
        </w:tc>
      </w:tr>
      <w:tr w:rsidR="0036389F" w:rsidRPr="007E42E0" w14:paraId="6B119795" w14:textId="77777777" w:rsidTr="00B90332">
        <w:tc>
          <w:tcPr>
            <w:tcW w:w="9284" w:type="dxa"/>
            <w:gridSpan w:val="2"/>
            <w:tcBorders>
              <w:top w:val="single" w:sz="12" w:space="0" w:color="auto"/>
              <w:bottom w:val="double" w:sz="4" w:space="0" w:color="auto"/>
            </w:tcBorders>
          </w:tcPr>
          <w:p w14:paraId="3982D426" w14:textId="77777777" w:rsidR="0036389F" w:rsidRPr="007E42E0" w:rsidRDefault="00343E6C" w:rsidP="002E454F">
            <w:pPr>
              <w:pStyle w:val="Nadpis5"/>
              <w:rPr>
                <w:rFonts w:ascii="Times New Roman" w:hAnsi="Times New Roman"/>
                <w:lang w:val="cs-CZ" w:eastAsia="cs-CZ"/>
              </w:rPr>
            </w:pPr>
            <w:r w:rsidRPr="007E42E0">
              <w:rPr>
                <w:rFonts w:ascii="Times New Roman" w:hAnsi="Times New Roman"/>
                <w:lang w:val="cs-CZ" w:eastAsia="cs-CZ"/>
              </w:rPr>
              <w:t>Dodavatel uvede pouze pro informaci zadavatele předpokládaný seznam vybavení, které bude nutné pro zajištění pozáručního servisu.</w:t>
            </w:r>
          </w:p>
        </w:tc>
      </w:tr>
    </w:tbl>
    <w:p w14:paraId="1CF130E8" w14:textId="77777777" w:rsidR="003F1062" w:rsidRPr="007E42E0" w:rsidRDefault="003F1062" w:rsidP="002E454F">
      <w:pPr>
        <w:rPr>
          <w:sz w:val="18"/>
          <w:szCs w:val="18"/>
        </w:rPr>
      </w:pPr>
    </w:p>
    <w:p w14:paraId="6BEDFED5" w14:textId="77777777" w:rsidR="00343E6C" w:rsidRPr="007E42E0" w:rsidRDefault="00343E6C" w:rsidP="002E454F">
      <w:pPr>
        <w:pStyle w:val="Nadpis2"/>
        <w:numPr>
          <w:ilvl w:val="0"/>
          <w:numId w:val="0"/>
        </w:numPr>
        <w:jc w:val="both"/>
        <w:rPr>
          <w:rFonts w:ascii="Times New Roman" w:hAnsi="Times New Roman" w:cs="Times New Roman"/>
          <w:bCs/>
          <w:sz w:val="18"/>
          <w:szCs w:val="18"/>
        </w:rPr>
      </w:pPr>
      <w:r w:rsidRPr="007E42E0">
        <w:rPr>
          <w:rFonts w:ascii="Times New Roman" w:hAnsi="Times New Roman" w:cs="Times New Roman"/>
          <w:sz w:val="18"/>
          <w:szCs w:val="18"/>
        </w:rPr>
        <w:lastRenderedPageBreak/>
        <w:t>Školení</w:t>
      </w:r>
    </w:p>
    <w:p w14:paraId="24562751" w14:textId="7C3E7BC8" w:rsidR="00343E6C" w:rsidRPr="007E42E0" w:rsidRDefault="00343E6C" w:rsidP="004642B1">
      <w:pPr>
        <w:pStyle w:val="4Nadpis30"/>
        <w:numPr>
          <w:ilvl w:val="0"/>
          <w:numId w:val="0"/>
        </w:numPr>
        <w:ind w:left="567" w:hanging="567"/>
        <w:rPr>
          <w:rFonts w:ascii="Times New Roman" w:hAnsi="Times New Roman"/>
          <w:sz w:val="18"/>
          <w:szCs w:val="18"/>
        </w:rPr>
      </w:pPr>
      <w:r w:rsidRPr="007E42E0">
        <w:rPr>
          <w:rFonts w:ascii="Times New Roman" w:hAnsi="Times New Roman"/>
          <w:sz w:val="18"/>
          <w:szCs w:val="18"/>
        </w:rPr>
        <w:t xml:space="preserve">4.1 </w:t>
      </w:r>
      <w:r w:rsidR="00A07698">
        <w:rPr>
          <w:rFonts w:ascii="Times New Roman" w:hAnsi="Times New Roman"/>
          <w:sz w:val="18"/>
          <w:szCs w:val="18"/>
        </w:rPr>
        <w:tab/>
      </w:r>
      <w:r w:rsidRPr="007E42E0">
        <w:rPr>
          <w:rFonts w:ascii="Times New Roman" w:hAnsi="Times New Roman"/>
          <w:sz w:val="18"/>
          <w:szCs w:val="18"/>
        </w:rPr>
        <w:t>Zaškolení personálu</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99"/>
        <w:gridCol w:w="8085"/>
      </w:tblGrid>
      <w:tr w:rsidR="00343E6C" w:rsidRPr="007E42E0" w14:paraId="71A1A072" w14:textId="77777777" w:rsidTr="00343E6C">
        <w:trPr>
          <w:cantSplit/>
        </w:trPr>
        <w:tc>
          <w:tcPr>
            <w:tcW w:w="9284" w:type="dxa"/>
            <w:gridSpan w:val="2"/>
            <w:tcBorders>
              <w:top w:val="double" w:sz="4" w:space="0" w:color="auto"/>
              <w:left w:val="double" w:sz="4" w:space="0" w:color="auto"/>
              <w:right w:val="double" w:sz="4" w:space="0" w:color="auto"/>
            </w:tcBorders>
          </w:tcPr>
          <w:p w14:paraId="182F24AC" w14:textId="77777777" w:rsidR="00343E6C" w:rsidRPr="007E42E0" w:rsidRDefault="00343E6C" w:rsidP="002E454F">
            <w:pPr>
              <w:pStyle w:val="Nadpis5"/>
              <w:tabs>
                <w:tab w:val="clear" w:pos="270"/>
                <w:tab w:val="num" w:pos="360"/>
              </w:tabs>
              <w:ind w:left="360" w:hanging="360"/>
              <w:rPr>
                <w:rFonts w:ascii="Times New Roman" w:hAnsi="Times New Roman"/>
                <w:lang w:val="cs-CZ" w:eastAsia="cs-CZ"/>
              </w:rPr>
            </w:pPr>
            <w:r w:rsidRPr="007E42E0">
              <w:rPr>
                <w:rFonts w:ascii="Times New Roman" w:hAnsi="Times New Roman"/>
                <w:lang w:val="cs-CZ" w:eastAsia="cs-CZ"/>
              </w:rPr>
              <w:t xml:space="preserve">Dodavatel provede proškolení personálu zadavatele (zejm. řidiči, servisní pracovníci) pro využití vozidel v provozu, záruční, pozáruční a mimozáruční údržbu a činnosti s touto údržbou související. </w:t>
            </w:r>
          </w:p>
          <w:p w14:paraId="639E9095" w14:textId="77777777" w:rsidR="00343E6C" w:rsidRPr="007E42E0" w:rsidRDefault="00343E6C" w:rsidP="002E454F">
            <w:pPr>
              <w:pStyle w:val="Nadpis5"/>
              <w:tabs>
                <w:tab w:val="clear" w:pos="270"/>
                <w:tab w:val="num" w:pos="360"/>
              </w:tabs>
              <w:ind w:left="360" w:hanging="360"/>
              <w:rPr>
                <w:rFonts w:ascii="Times New Roman" w:hAnsi="Times New Roman"/>
                <w:lang w:val="cs-CZ"/>
              </w:rPr>
            </w:pPr>
            <w:r w:rsidRPr="007E42E0">
              <w:rPr>
                <w:rFonts w:ascii="Times New Roman" w:hAnsi="Times New Roman"/>
                <w:lang w:val="cs-CZ"/>
              </w:rPr>
              <w:t>Školení bude provedeno v rozsahu vyplývajícím z podmínek Kupní smlouvy, platné legislativy, platných norem a požadavků zadavatele vyplývajících ze stanovených hodnoticích kritérií.</w:t>
            </w:r>
          </w:p>
          <w:p w14:paraId="551D8383" w14:textId="77777777" w:rsidR="00343E6C" w:rsidRPr="007E42E0" w:rsidRDefault="00343E6C" w:rsidP="002E454F">
            <w:pPr>
              <w:pStyle w:val="Nadpis5"/>
              <w:tabs>
                <w:tab w:val="clear" w:pos="270"/>
                <w:tab w:val="num" w:pos="360"/>
              </w:tabs>
              <w:ind w:left="360" w:hanging="360"/>
              <w:rPr>
                <w:rFonts w:ascii="Times New Roman" w:hAnsi="Times New Roman"/>
              </w:rPr>
            </w:pPr>
            <w:r w:rsidRPr="007E42E0">
              <w:rPr>
                <w:rFonts w:ascii="Times New Roman" w:hAnsi="Times New Roman"/>
                <w:lang w:val="cs-CZ"/>
              </w:rPr>
              <w:t>Školení bude provedeno celkem pro 10 zaměstnanců.</w:t>
            </w:r>
            <w:r w:rsidRPr="007E42E0">
              <w:rPr>
                <w:rFonts w:ascii="Times New Roman" w:hAnsi="Times New Roman"/>
              </w:rPr>
              <w:t xml:space="preserve"> </w:t>
            </w:r>
            <w:r w:rsidRPr="007E42E0">
              <w:rPr>
                <w:rFonts w:ascii="Times New Roman" w:hAnsi="Times New Roman"/>
                <w:lang w:val="cs-CZ" w:eastAsia="cs-CZ"/>
              </w:rPr>
              <w:t>Požadavek se vztahuje souhrnně k celé dodávce tohoto typu vozidla.</w:t>
            </w:r>
          </w:p>
          <w:p w14:paraId="684B1B31" w14:textId="77777777" w:rsidR="00343E6C" w:rsidRPr="007E42E0" w:rsidRDefault="00343E6C" w:rsidP="002E454F">
            <w:pPr>
              <w:pStyle w:val="Nadpis5"/>
              <w:tabs>
                <w:tab w:val="clear" w:pos="270"/>
                <w:tab w:val="num" w:pos="360"/>
              </w:tabs>
              <w:ind w:left="360" w:hanging="360"/>
              <w:rPr>
                <w:rFonts w:ascii="Times New Roman" w:hAnsi="Times New Roman"/>
                <w:lang w:val="cs-CZ"/>
              </w:rPr>
            </w:pPr>
            <w:r w:rsidRPr="007E42E0">
              <w:rPr>
                <w:rFonts w:ascii="Times New Roman" w:hAnsi="Times New Roman"/>
                <w:lang w:val="cs-CZ"/>
              </w:rPr>
              <w:t>Dodavatel v komentáři uvede přehled takto definovaných školení a jejich odhadovaný časový rozsah.</w:t>
            </w:r>
          </w:p>
          <w:p w14:paraId="245F2881" w14:textId="77777777" w:rsidR="00343E6C" w:rsidRPr="007E42E0" w:rsidRDefault="00343E6C" w:rsidP="002E454F">
            <w:pPr>
              <w:pStyle w:val="Nadpis5"/>
              <w:tabs>
                <w:tab w:val="clear" w:pos="270"/>
                <w:tab w:val="num" w:pos="360"/>
              </w:tabs>
              <w:ind w:left="360" w:hanging="360"/>
              <w:rPr>
                <w:rFonts w:ascii="Times New Roman" w:hAnsi="Times New Roman"/>
              </w:rPr>
            </w:pPr>
            <w:r w:rsidRPr="007E42E0">
              <w:rPr>
                <w:rFonts w:ascii="Times New Roman" w:hAnsi="Times New Roman"/>
                <w:lang w:val="cs-CZ"/>
              </w:rPr>
              <w:t>Detailní přehled nezbytného školení, které dodavatel v rámci realizace zakázky zadavateli poskytne, bude zpracována do samostatné přílohy Kupní smlouvy. Tuto přílohu doloží vybraný dodavatel před uzavřením smlouvy.</w:t>
            </w:r>
          </w:p>
        </w:tc>
      </w:tr>
      <w:tr w:rsidR="00343E6C" w:rsidRPr="007E42E0" w14:paraId="17E840C5" w14:textId="77777777" w:rsidTr="00343E6C">
        <w:tblPrEx>
          <w:tblLook w:val="04A0" w:firstRow="1" w:lastRow="0" w:firstColumn="1" w:lastColumn="0" w:noHBand="0" w:noVBand="1"/>
        </w:tblPrEx>
        <w:trPr>
          <w:cantSplit/>
        </w:trPr>
        <w:tc>
          <w:tcPr>
            <w:tcW w:w="1199" w:type="dxa"/>
            <w:tcBorders>
              <w:top w:val="single" w:sz="4" w:space="0" w:color="auto"/>
              <w:left w:val="double" w:sz="4" w:space="0" w:color="auto"/>
              <w:bottom w:val="single" w:sz="4" w:space="0" w:color="auto"/>
              <w:right w:val="single" w:sz="4" w:space="0" w:color="auto"/>
            </w:tcBorders>
            <w:hideMark/>
          </w:tcPr>
          <w:p w14:paraId="60952F78" w14:textId="77777777" w:rsidR="00343E6C" w:rsidRPr="007E42E0" w:rsidRDefault="00343E6C" w:rsidP="002E454F">
            <w:pPr>
              <w:pStyle w:val="Nadpis9"/>
              <w:rPr>
                <w:rFonts w:ascii="Times New Roman" w:hAnsi="Times New Roman"/>
              </w:rPr>
            </w:pPr>
            <w:r w:rsidRPr="007E42E0">
              <w:rPr>
                <w:rFonts w:ascii="Times New Roman" w:hAnsi="Times New Roman"/>
              </w:rPr>
              <w:t>Odpověď:</w:t>
            </w:r>
          </w:p>
        </w:tc>
        <w:tc>
          <w:tcPr>
            <w:tcW w:w="8086" w:type="dxa"/>
            <w:tcBorders>
              <w:top w:val="single" w:sz="4" w:space="0" w:color="auto"/>
              <w:left w:val="single" w:sz="4" w:space="0" w:color="auto"/>
              <w:bottom w:val="single" w:sz="4" w:space="0" w:color="auto"/>
              <w:right w:val="double" w:sz="4" w:space="0" w:color="auto"/>
            </w:tcBorders>
            <w:hideMark/>
          </w:tcPr>
          <w:p w14:paraId="564B0AC0" w14:textId="77777777" w:rsidR="00343E6C" w:rsidRPr="007E42E0" w:rsidRDefault="00343E6C" w:rsidP="002E454F">
            <w:pPr>
              <w:jc w:val="center"/>
              <w:rPr>
                <w:sz w:val="18"/>
                <w:szCs w:val="18"/>
              </w:rPr>
            </w:pPr>
            <w:r w:rsidRPr="007E42E0">
              <w:rPr>
                <w:sz w:val="18"/>
                <w:szCs w:val="18"/>
              </w:rPr>
              <w:t xml:space="preserve">ANO </w:t>
            </w:r>
            <w:r w:rsidRPr="007E42E0">
              <w:rPr>
                <w:sz w:val="18"/>
                <w:szCs w:val="18"/>
              </w:rPr>
              <w:fldChar w:fldCharType="begin">
                <w:ffData>
                  <w:name w:val="Zaškrtávací1"/>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r w:rsidRPr="007E42E0">
              <w:rPr>
                <w:sz w:val="18"/>
                <w:szCs w:val="18"/>
              </w:rPr>
              <w:t xml:space="preserve">        NE </w:t>
            </w:r>
            <w:r w:rsidRPr="007E42E0">
              <w:rPr>
                <w:sz w:val="18"/>
                <w:szCs w:val="18"/>
              </w:rPr>
              <w:fldChar w:fldCharType="begin">
                <w:ffData>
                  <w:name w:val="Zaškrtávací2"/>
                  <w:enabled/>
                  <w:calcOnExit w:val="0"/>
                  <w:checkBox>
                    <w:sizeAuto/>
                    <w:default w:val="0"/>
                  </w:checkBox>
                </w:ffData>
              </w:fldChar>
            </w:r>
            <w:r w:rsidRPr="007E42E0">
              <w:rPr>
                <w:sz w:val="18"/>
                <w:szCs w:val="18"/>
              </w:rPr>
              <w:instrText xml:space="preserve"> FORMCHECKBOX </w:instrText>
            </w:r>
            <w:r w:rsidRPr="007E42E0">
              <w:rPr>
                <w:sz w:val="18"/>
                <w:szCs w:val="18"/>
              </w:rPr>
            </w:r>
            <w:r w:rsidRPr="007E42E0">
              <w:rPr>
                <w:sz w:val="18"/>
                <w:szCs w:val="18"/>
              </w:rPr>
              <w:fldChar w:fldCharType="separate"/>
            </w:r>
            <w:r w:rsidRPr="007E42E0">
              <w:rPr>
                <w:sz w:val="18"/>
                <w:szCs w:val="18"/>
              </w:rPr>
              <w:fldChar w:fldCharType="end"/>
            </w:r>
          </w:p>
        </w:tc>
      </w:tr>
      <w:tr w:rsidR="00343E6C" w:rsidRPr="007E42E0" w14:paraId="40220952" w14:textId="77777777" w:rsidTr="00343E6C">
        <w:tblPrEx>
          <w:tblLook w:val="04A0" w:firstRow="1" w:lastRow="0" w:firstColumn="1" w:lastColumn="0" w:noHBand="0" w:noVBand="1"/>
        </w:tblPrEx>
        <w:tc>
          <w:tcPr>
            <w:tcW w:w="1199" w:type="dxa"/>
            <w:tcBorders>
              <w:top w:val="single" w:sz="4" w:space="0" w:color="auto"/>
              <w:left w:val="double" w:sz="4" w:space="0" w:color="auto"/>
              <w:bottom w:val="double" w:sz="4" w:space="0" w:color="auto"/>
              <w:right w:val="single" w:sz="4" w:space="0" w:color="auto"/>
            </w:tcBorders>
            <w:hideMark/>
          </w:tcPr>
          <w:p w14:paraId="440970F3" w14:textId="77777777" w:rsidR="00343E6C" w:rsidRPr="007E42E0" w:rsidRDefault="00343E6C" w:rsidP="002E454F">
            <w:pPr>
              <w:pStyle w:val="Nadpis9"/>
              <w:rPr>
                <w:rFonts w:ascii="Times New Roman" w:hAnsi="Times New Roman"/>
              </w:rPr>
            </w:pPr>
            <w:r w:rsidRPr="007E42E0">
              <w:rPr>
                <w:rFonts w:ascii="Times New Roman" w:hAnsi="Times New Roman"/>
              </w:rPr>
              <w:t>Komentář:</w:t>
            </w:r>
          </w:p>
        </w:tc>
        <w:tc>
          <w:tcPr>
            <w:tcW w:w="8086" w:type="dxa"/>
            <w:tcBorders>
              <w:top w:val="single" w:sz="4" w:space="0" w:color="auto"/>
              <w:left w:val="single" w:sz="4" w:space="0" w:color="auto"/>
              <w:bottom w:val="double" w:sz="4" w:space="0" w:color="auto"/>
              <w:right w:val="double" w:sz="4" w:space="0" w:color="auto"/>
            </w:tcBorders>
          </w:tcPr>
          <w:p w14:paraId="393EFAA3" w14:textId="77777777" w:rsidR="00343E6C" w:rsidRPr="007E42E0" w:rsidRDefault="00343E6C" w:rsidP="002E454F">
            <w:pPr>
              <w:pStyle w:val="Nadpis6"/>
              <w:rPr>
                <w:rFonts w:ascii="Times New Roman" w:hAnsi="Times New Roman"/>
              </w:rPr>
            </w:pPr>
          </w:p>
        </w:tc>
      </w:tr>
      <w:tr w:rsidR="00343E6C" w:rsidRPr="007E42E0" w14:paraId="5EC8B1D3" w14:textId="77777777" w:rsidTr="00343E6C">
        <w:tblPrEx>
          <w:tblBorders>
            <w:top w:val="double" w:sz="4" w:space="0" w:color="auto"/>
            <w:left w:val="double" w:sz="4" w:space="0" w:color="auto"/>
            <w:bottom w:val="double" w:sz="4" w:space="0" w:color="auto"/>
            <w:right w:val="double" w:sz="4" w:space="0" w:color="auto"/>
          </w:tblBorders>
        </w:tblPrEx>
        <w:tc>
          <w:tcPr>
            <w:tcW w:w="9284" w:type="dxa"/>
            <w:gridSpan w:val="2"/>
            <w:tcBorders>
              <w:top w:val="single" w:sz="12" w:space="0" w:color="auto"/>
              <w:bottom w:val="double" w:sz="4" w:space="0" w:color="auto"/>
            </w:tcBorders>
          </w:tcPr>
          <w:p w14:paraId="74CC5AEA" w14:textId="77777777" w:rsidR="00343E6C" w:rsidRPr="007E42E0" w:rsidRDefault="00343E6C" w:rsidP="002E454F">
            <w:pPr>
              <w:pStyle w:val="Nadpis5"/>
              <w:tabs>
                <w:tab w:val="clear" w:pos="270"/>
                <w:tab w:val="num" w:pos="360"/>
              </w:tabs>
              <w:ind w:left="360" w:hanging="360"/>
              <w:rPr>
                <w:rFonts w:ascii="Times New Roman" w:hAnsi="Times New Roman"/>
                <w:lang w:val="cs-CZ" w:eastAsia="cs-CZ"/>
              </w:rPr>
            </w:pPr>
            <w:r w:rsidRPr="007E42E0">
              <w:rPr>
                <w:rFonts w:ascii="Times New Roman" w:hAnsi="Times New Roman"/>
                <w:lang w:val="cs-CZ" w:eastAsia="cs-CZ"/>
              </w:rPr>
              <w:t>Tento aspekt dodávky je součástí dodávky a ceny vozidla.</w:t>
            </w:r>
          </w:p>
        </w:tc>
      </w:tr>
    </w:tbl>
    <w:p w14:paraId="545ADE5E" w14:textId="77777777" w:rsidR="00343E6C" w:rsidRDefault="00343E6C" w:rsidP="002E454F">
      <w:pPr>
        <w:rPr>
          <w:sz w:val="18"/>
          <w:szCs w:val="18"/>
        </w:rPr>
      </w:pPr>
    </w:p>
    <w:p w14:paraId="394B6D70" w14:textId="77777777" w:rsidR="00EB0331" w:rsidRDefault="00EB0331" w:rsidP="00EB0331">
      <w:pPr>
        <w:rPr>
          <w:sz w:val="18"/>
          <w:szCs w:val="18"/>
        </w:rPr>
      </w:pPr>
    </w:p>
    <w:p w14:paraId="3A60505B" w14:textId="1BF77B84" w:rsidR="00EB0331" w:rsidRPr="00EB0331" w:rsidRDefault="00EB0331" w:rsidP="00EB0331">
      <w:pPr>
        <w:tabs>
          <w:tab w:val="left" w:pos="1464"/>
        </w:tabs>
        <w:rPr>
          <w:sz w:val="18"/>
          <w:szCs w:val="18"/>
        </w:rPr>
      </w:pPr>
      <w:r>
        <w:rPr>
          <w:sz w:val="18"/>
          <w:szCs w:val="18"/>
        </w:rPr>
        <w:tab/>
      </w:r>
    </w:p>
    <w:sectPr w:rsidR="00EB0331" w:rsidRPr="00EB0331" w:rsidSect="00AD7EC6">
      <w:headerReference w:type="default" r:id="rId16"/>
      <w:footerReference w:type="default" r:id="rId17"/>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CF807D" w14:textId="77777777" w:rsidR="00606BCF" w:rsidRDefault="00606BCF" w:rsidP="00CC2EA8">
      <w:r>
        <w:separator/>
      </w:r>
    </w:p>
  </w:endnote>
  <w:endnote w:type="continuationSeparator" w:id="0">
    <w:p w14:paraId="48692F5B" w14:textId="77777777" w:rsidR="00606BCF" w:rsidRDefault="00606BCF" w:rsidP="00CC2E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9C5B69" w14:textId="7348BA32" w:rsidR="007E42E0" w:rsidRPr="00F36F5B" w:rsidRDefault="007E42E0" w:rsidP="007E42E0">
    <w:pPr>
      <w:pStyle w:val="Zpat"/>
      <w:pBdr>
        <w:bottom w:val="single" w:sz="6" w:space="1" w:color="auto"/>
      </w:pBdr>
      <w:rPr>
        <w:sz w:val="18"/>
      </w:rPr>
    </w:pPr>
  </w:p>
  <w:p w14:paraId="696BA7D4" w14:textId="77777777" w:rsidR="007E42E0" w:rsidRPr="00581DE6" w:rsidRDefault="007E42E0" w:rsidP="007E42E0">
    <w:pPr>
      <w:pStyle w:val="Zpat"/>
      <w:rPr>
        <w:sz w:val="18"/>
      </w:rPr>
    </w:pPr>
    <w:r w:rsidRPr="00581DE6">
      <w:rPr>
        <w:sz w:val="18"/>
      </w:rPr>
      <w:t>Zadávací řízení: „</w:t>
    </w:r>
    <w:r w:rsidRPr="00F454ED">
      <w:rPr>
        <w:sz w:val="18"/>
        <w:szCs w:val="22"/>
      </w:rPr>
      <w:t xml:space="preserve">Rámcová dohoda na dodávku až </w:t>
    </w:r>
    <w:r>
      <w:rPr>
        <w:sz w:val="18"/>
        <w:szCs w:val="22"/>
      </w:rPr>
      <w:t>9</w:t>
    </w:r>
    <w:r w:rsidRPr="00F454ED">
      <w:rPr>
        <w:sz w:val="18"/>
        <w:szCs w:val="22"/>
      </w:rPr>
      <w:t xml:space="preserve"> ks autobusů na CNG kategorie 12 m a 18 m</w:t>
    </w:r>
    <w:r w:rsidRPr="00581DE6">
      <w:rPr>
        <w:sz w:val="18"/>
      </w:rPr>
      <w:t xml:space="preserve">“ </w:t>
    </w:r>
  </w:p>
  <w:p w14:paraId="6212644D" w14:textId="7345EA97" w:rsidR="007E42E0" w:rsidRPr="00AB500C" w:rsidRDefault="007E42E0" w:rsidP="007E42E0">
    <w:pPr>
      <w:pStyle w:val="Zpat"/>
      <w:rPr>
        <w:sz w:val="18"/>
      </w:rPr>
    </w:pPr>
    <w:r>
      <w:rPr>
        <w:sz w:val="18"/>
      </w:rPr>
      <w:t>Technická specifikace – autobus kategorie 18 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F97A2B" w14:textId="77777777" w:rsidR="00606BCF" w:rsidRDefault="00606BCF" w:rsidP="00CC2EA8">
      <w:r>
        <w:separator/>
      </w:r>
    </w:p>
  </w:footnote>
  <w:footnote w:type="continuationSeparator" w:id="0">
    <w:p w14:paraId="62865CF0" w14:textId="77777777" w:rsidR="00606BCF" w:rsidRDefault="00606BCF" w:rsidP="00CC2E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rPr>
      <w:id w:val="-1926096760"/>
      <w:docPartObj>
        <w:docPartGallery w:val="Page Numbers (Top of Page)"/>
        <w:docPartUnique/>
      </w:docPartObj>
    </w:sdtPr>
    <w:sdtContent>
      <w:p w14:paraId="6B857F6B" w14:textId="7EE0180C" w:rsidR="007E42E0" w:rsidRPr="004F6B66" w:rsidRDefault="007E42E0" w:rsidP="007E42E0">
        <w:pPr>
          <w:pStyle w:val="Zhlav"/>
          <w:spacing w:after="360"/>
        </w:pPr>
        <w:r w:rsidRPr="004F6B66">
          <w:t xml:space="preserve">Příloha č. 1 / </w:t>
        </w:r>
        <w:r>
          <w:t>C.2</w:t>
        </w:r>
      </w:p>
      <w:p w14:paraId="498A1B8C" w14:textId="3A05E046" w:rsidR="00CC6EE5" w:rsidRPr="007E42E0" w:rsidRDefault="007E42E0" w:rsidP="007E42E0">
        <w:pPr>
          <w:pStyle w:val="Zhlav"/>
          <w:spacing w:after="360"/>
        </w:pPr>
        <w:r>
          <w:tab/>
        </w:r>
        <w:r>
          <w:tab/>
        </w:r>
        <w:r w:rsidRPr="004F6B66">
          <w:t xml:space="preserve">Strana </w:t>
        </w:r>
        <w:r w:rsidRPr="004F6B66">
          <w:fldChar w:fldCharType="begin"/>
        </w:r>
        <w:r w:rsidRPr="004F6B66">
          <w:instrText xml:space="preserve"> PAGE </w:instrText>
        </w:r>
        <w:r w:rsidRPr="004F6B66">
          <w:fldChar w:fldCharType="separate"/>
        </w:r>
        <w:r>
          <w:t>1</w:t>
        </w:r>
        <w:r w:rsidRPr="004F6B66">
          <w:fldChar w:fldCharType="end"/>
        </w:r>
        <w:r w:rsidRPr="004F6B66">
          <w:t xml:space="preserve"> z </w:t>
        </w:r>
        <w:fldSimple w:instr=" NUMPAGES ">
          <w:r>
            <w:t>20</w:t>
          </w:r>
        </w:fldSimple>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B21D1"/>
    <w:multiLevelType w:val="hybridMultilevel"/>
    <w:tmpl w:val="FB3847A2"/>
    <w:lvl w:ilvl="0" w:tplc="EF74D54C">
      <w:start w:val="1"/>
      <w:numFmt w:val="bullet"/>
      <w:lvlText w:val=""/>
      <w:lvlJc w:val="left"/>
      <w:pPr>
        <w:tabs>
          <w:tab w:val="num" w:pos="360"/>
        </w:tabs>
        <w:ind w:left="360" w:hanging="360"/>
      </w:pPr>
      <w:rPr>
        <w:rFonts w:ascii="Symbol" w:hAnsi="Symbol" w:hint="default"/>
        <w:color w:val="auto"/>
        <w:sz w:val="20"/>
        <w:szCs w:val="2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946A77"/>
    <w:multiLevelType w:val="hybridMultilevel"/>
    <w:tmpl w:val="52D056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F1B38ED"/>
    <w:multiLevelType w:val="multilevel"/>
    <w:tmpl w:val="330A643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ordinal"/>
      <w:pStyle w:val="Nadpis4"/>
      <w:lvlText w:val="1.%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FF7210C"/>
    <w:multiLevelType w:val="hybridMultilevel"/>
    <w:tmpl w:val="9C7474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4DB5112"/>
    <w:multiLevelType w:val="hybridMultilevel"/>
    <w:tmpl w:val="56AEA528"/>
    <w:lvl w:ilvl="0" w:tplc="57CEDAAA">
      <w:start w:val="1"/>
      <w:numFmt w:val="ordinal"/>
      <w:pStyle w:val="4Nadpis30"/>
      <w:lvlText w:val="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CF6267"/>
    <w:multiLevelType w:val="hybridMultilevel"/>
    <w:tmpl w:val="C94285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6E32B3"/>
    <w:multiLevelType w:val="hybridMultilevel"/>
    <w:tmpl w:val="E502081C"/>
    <w:lvl w:ilvl="0" w:tplc="824E5626">
      <w:start w:val="1"/>
      <w:numFmt w:val="ordinal"/>
      <w:pStyle w:val="4Nadpis20"/>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E676EA3"/>
    <w:multiLevelType w:val="hybridMultilevel"/>
    <w:tmpl w:val="3BAA72D2"/>
    <w:lvl w:ilvl="0" w:tplc="CA84A62A">
      <w:numFmt w:val="bullet"/>
      <w:lvlText w:val="-"/>
      <w:lvlJc w:val="left"/>
      <w:pPr>
        <w:ind w:left="488" w:hanging="360"/>
      </w:pPr>
      <w:rPr>
        <w:rFonts w:ascii="Arial" w:eastAsia="Times New Roman" w:hAnsi="Arial" w:cs="Arial" w:hint="default"/>
      </w:rPr>
    </w:lvl>
    <w:lvl w:ilvl="1" w:tplc="04050003" w:tentative="1">
      <w:start w:val="1"/>
      <w:numFmt w:val="bullet"/>
      <w:lvlText w:val="o"/>
      <w:lvlJc w:val="left"/>
      <w:pPr>
        <w:ind w:left="1208" w:hanging="360"/>
      </w:pPr>
      <w:rPr>
        <w:rFonts w:ascii="Courier New" w:hAnsi="Courier New" w:cs="Courier New" w:hint="default"/>
      </w:rPr>
    </w:lvl>
    <w:lvl w:ilvl="2" w:tplc="04050005" w:tentative="1">
      <w:start w:val="1"/>
      <w:numFmt w:val="bullet"/>
      <w:lvlText w:val=""/>
      <w:lvlJc w:val="left"/>
      <w:pPr>
        <w:ind w:left="1928" w:hanging="360"/>
      </w:pPr>
      <w:rPr>
        <w:rFonts w:ascii="Wingdings" w:hAnsi="Wingdings" w:hint="default"/>
      </w:rPr>
    </w:lvl>
    <w:lvl w:ilvl="3" w:tplc="04050001" w:tentative="1">
      <w:start w:val="1"/>
      <w:numFmt w:val="bullet"/>
      <w:lvlText w:val=""/>
      <w:lvlJc w:val="left"/>
      <w:pPr>
        <w:ind w:left="2648" w:hanging="360"/>
      </w:pPr>
      <w:rPr>
        <w:rFonts w:ascii="Symbol" w:hAnsi="Symbol" w:hint="default"/>
      </w:rPr>
    </w:lvl>
    <w:lvl w:ilvl="4" w:tplc="04050003" w:tentative="1">
      <w:start w:val="1"/>
      <w:numFmt w:val="bullet"/>
      <w:lvlText w:val="o"/>
      <w:lvlJc w:val="left"/>
      <w:pPr>
        <w:ind w:left="3368" w:hanging="360"/>
      </w:pPr>
      <w:rPr>
        <w:rFonts w:ascii="Courier New" w:hAnsi="Courier New" w:cs="Courier New" w:hint="default"/>
      </w:rPr>
    </w:lvl>
    <w:lvl w:ilvl="5" w:tplc="04050005" w:tentative="1">
      <w:start w:val="1"/>
      <w:numFmt w:val="bullet"/>
      <w:lvlText w:val=""/>
      <w:lvlJc w:val="left"/>
      <w:pPr>
        <w:ind w:left="4088" w:hanging="360"/>
      </w:pPr>
      <w:rPr>
        <w:rFonts w:ascii="Wingdings" w:hAnsi="Wingdings" w:hint="default"/>
      </w:rPr>
    </w:lvl>
    <w:lvl w:ilvl="6" w:tplc="04050001" w:tentative="1">
      <w:start w:val="1"/>
      <w:numFmt w:val="bullet"/>
      <w:lvlText w:val=""/>
      <w:lvlJc w:val="left"/>
      <w:pPr>
        <w:ind w:left="4808" w:hanging="360"/>
      </w:pPr>
      <w:rPr>
        <w:rFonts w:ascii="Symbol" w:hAnsi="Symbol" w:hint="default"/>
      </w:rPr>
    </w:lvl>
    <w:lvl w:ilvl="7" w:tplc="04050003" w:tentative="1">
      <w:start w:val="1"/>
      <w:numFmt w:val="bullet"/>
      <w:lvlText w:val="o"/>
      <w:lvlJc w:val="left"/>
      <w:pPr>
        <w:ind w:left="5528" w:hanging="360"/>
      </w:pPr>
      <w:rPr>
        <w:rFonts w:ascii="Courier New" w:hAnsi="Courier New" w:cs="Courier New" w:hint="default"/>
      </w:rPr>
    </w:lvl>
    <w:lvl w:ilvl="8" w:tplc="04050005" w:tentative="1">
      <w:start w:val="1"/>
      <w:numFmt w:val="bullet"/>
      <w:lvlText w:val=""/>
      <w:lvlJc w:val="left"/>
      <w:pPr>
        <w:ind w:left="6248" w:hanging="360"/>
      </w:pPr>
      <w:rPr>
        <w:rFonts w:ascii="Wingdings" w:hAnsi="Wingdings" w:hint="default"/>
      </w:rPr>
    </w:lvl>
  </w:abstractNum>
  <w:abstractNum w:abstractNumId="8" w15:restartNumberingAfterBreak="0">
    <w:nsid w:val="355A6F19"/>
    <w:multiLevelType w:val="hybridMultilevel"/>
    <w:tmpl w:val="E774E6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ECD65BF"/>
    <w:multiLevelType w:val="hybridMultilevel"/>
    <w:tmpl w:val="2B44392C"/>
    <w:lvl w:ilvl="0" w:tplc="04050001">
      <w:start w:val="1"/>
      <w:numFmt w:val="bullet"/>
      <w:lvlText w:val=""/>
      <w:lvlJc w:val="left"/>
      <w:pPr>
        <w:ind w:left="848" w:hanging="360"/>
      </w:pPr>
      <w:rPr>
        <w:rFonts w:ascii="Symbol" w:hAnsi="Symbol" w:hint="default"/>
      </w:rPr>
    </w:lvl>
    <w:lvl w:ilvl="1" w:tplc="04050003" w:tentative="1">
      <w:start w:val="1"/>
      <w:numFmt w:val="bullet"/>
      <w:lvlText w:val="o"/>
      <w:lvlJc w:val="left"/>
      <w:pPr>
        <w:ind w:left="1568" w:hanging="360"/>
      </w:pPr>
      <w:rPr>
        <w:rFonts w:ascii="Courier New" w:hAnsi="Courier New" w:cs="Courier New" w:hint="default"/>
      </w:rPr>
    </w:lvl>
    <w:lvl w:ilvl="2" w:tplc="04050005" w:tentative="1">
      <w:start w:val="1"/>
      <w:numFmt w:val="bullet"/>
      <w:lvlText w:val=""/>
      <w:lvlJc w:val="left"/>
      <w:pPr>
        <w:ind w:left="2288" w:hanging="360"/>
      </w:pPr>
      <w:rPr>
        <w:rFonts w:ascii="Wingdings" w:hAnsi="Wingdings" w:hint="default"/>
      </w:rPr>
    </w:lvl>
    <w:lvl w:ilvl="3" w:tplc="04050001" w:tentative="1">
      <w:start w:val="1"/>
      <w:numFmt w:val="bullet"/>
      <w:lvlText w:val=""/>
      <w:lvlJc w:val="left"/>
      <w:pPr>
        <w:ind w:left="3008" w:hanging="360"/>
      </w:pPr>
      <w:rPr>
        <w:rFonts w:ascii="Symbol" w:hAnsi="Symbol" w:hint="default"/>
      </w:rPr>
    </w:lvl>
    <w:lvl w:ilvl="4" w:tplc="04050003" w:tentative="1">
      <w:start w:val="1"/>
      <w:numFmt w:val="bullet"/>
      <w:lvlText w:val="o"/>
      <w:lvlJc w:val="left"/>
      <w:pPr>
        <w:ind w:left="3728" w:hanging="360"/>
      </w:pPr>
      <w:rPr>
        <w:rFonts w:ascii="Courier New" w:hAnsi="Courier New" w:cs="Courier New" w:hint="default"/>
      </w:rPr>
    </w:lvl>
    <w:lvl w:ilvl="5" w:tplc="04050005" w:tentative="1">
      <w:start w:val="1"/>
      <w:numFmt w:val="bullet"/>
      <w:lvlText w:val=""/>
      <w:lvlJc w:val="left"/>
      <w:pPr>
        <w:ind w:left="4448" w:hanging="360"/>
      </w:pPr>
      <w:rPr>
        <w:rFonts w:ascii="Wingdings" w:hAnsi="Wingdings" w:hint="default"/>
      </w:rPr>
    </w:lvl>
    <w:lvl w:ilvl="6" w:tplc="04050001" w:tentative="1">
      <w:start w:val="1"/>
      <w:numFmt w:val="bullet"/>
      <w:lvlText w:val=""/>
      <w:lvlJc w:val="left"/>
      <w:pPr>
        <w:ind w:left="5168" w:hanging="360"/>
      </w:pPr>
      <w:rPr>
        <w:rFonts w:ascii="Symbol" w:hAnsi="Symbol" w:hint="default"/>
      </w:rPr>
    </w:lvl>
    <w:lvl w:ilvl="7" w:tplc="04050003" w:tentative="1">
      <w:start w:val="1"/>
      <w:numFmt w:val="bullet"/>
      <w:lvlText w:val="o"/>
      <w:lvlJc w:val="left"/>
      <w:pPr>
        <w:ind w:left="5888" w:hanging="360"/>
      </w:pPr>
      <w:rPr>
        <w:rFonts w:ascii="Courier New" w:hAnsi="Courier New" w:cs="Courier New" w:hint="default"/>
      </w:rPr>
    </w:lvl>
    <w:lvl w:ilvl="8" w:tplc="04050005" w:tentative="1">
      <w:start w:val="1"/>
      <w:numFmt w:val="bullet"/>
      <w:lvlText w:val=""/>
      <w:lvlJc w:val="left"/>
      <w:pPr>
        <w:ind w:left="6608" w:hanging="360"/>
      </w:pPr>
      <w:rPr>
        <w:rFonts w:ascii="Wingdings" w:hAnsi="Wingdings" w:hint="default"/>
      </w:rPr>
    </w:lvl>
  </w:abstractNum>
  <w:abstractNum w:abstractNumId="10" w15:restartNumberingAfterBreak="0">
    <w:nsid w:val="6BA86954"/>
    <w:multiLevelType w:val="hybridMultilevel"/>
    <w:tmpl w:val="EC121C38"/>
    <w:lvl w:ilvl="0" w:tplc="E5FC731C">
      <w:start w:val="1"/>
      <w:numFmt w:val="bullet"/>
      <w:pStyle w:val="Nadpis5"/>
      <w:lvlText w:val=""/>
      <w:lvlJc w:val="left"/>
      <w:pPr>
        <w:tabs>
          <w:tab w:val="num" w:pos="2160"/>
        </w:tabs>
        <w:ind w:left="2160" w:hanging="360"/>
      </w:pPr>
      <w:rPr>
        <w:rFonts w:ascii="Symbol" w:hAnsi="Symbol" w:hint="default"/>
        <w:sz w:val="20"/>
        <w:szCs w:val="2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C6A71CD"/>
    <w:multiLevelType w:val="hybridMultilevel"/>
    <w:tmpl w:val="0F0EF0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C9B346A"/>
    <w:multiLevelType w:val="multilevel"/>
    <w:tmpl w:val="AA1ED75A"/>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pStyle w:val="Podnadpis"/>
      <w:lvlText w:val="%1.%2.%3."/>
      <w:lvlJc w:val="left"/>
      <w:pPr>
        <w:ind w:left="720" w:hanging="720"/>
      </w:pPr>
      <w:rPr>
        <w:rFonts w:ascii="Times New Roman" w:hAnsi="Times New Roman" w:cs="Times New Roman" w:hint="default"/>
        <w:sz w:val="18"/>
        <w:szCs w:val="18"/>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D744E1D"/>
    <w:multiLevelType w:val="hybridMultilevel"/>
    <w:tmpl w:val="62247F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D8F589B"/>
    <w:multiLevelType w:val="hybridMultilevel"/>
    <w:tmpl w:val="E5A8FC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DB752B2"/>
    <w:multiLevelType w:val="hybridMultilevel"/>
    <w:tmpl w:val="9E269AD0"/>
    <w:lvl w:ilvl="0" w:tplc="89B463AC">
      <w:start w:val="1"/>
      <w:numFmt w:val="ordinal"/>
      <w:pStyle w:val="Nadpis2"/>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6FE4E56"/>
    <w:multiLevelType w:val="hybridMultilevel"/>
    <w:tmpl w:val="034261EA"/>
    <w:lvl w:ilvl="0" w:tplc="04050001">
      <w:start w:val="1"/>
      <w:numFmt w:val="bullet"/>
      <w:lvlText w:val=""/>
      <w:lvlJc w:val="left"/>
      <w:pPr>
        <w:ind w:left="848" w:hanging="360"/>
      </w:pPr>
      <w:rPr>
        <w:rFonts w:ascii="Symbol" w:hAnsi="Symbol" w:hint="default"/>
      </w:rPr>
    </w:lvl>
    <w:lvl w:ilvl="1" w:tplc="04050003" w:tentative="1">
      <w:start w:val="1"/>
      <w:numFmt w:val="bullet"/>
      <w:lvlText w:val="o"/>
      <w:lvlJc w:val="left"/>
      <w:pPr>
        <w:ind w:left="1568" w:hanging="360"/>
      </w:pPr>
      <w:rPr>
        <w:rFonts w:ascii="Courier New" w:hAnsi="Courier New" w:cs="Courier New" w:hint="default"/>
      </w:rPr>
    </w:lvl>
    <w:lvl w:ilvl="2" w:tplc="04050005" w:tentative="1">
      <w:start w:val="1"/>
      <w:numFmt w:val="bullet"/>
      <w:lvlText w:val=""/>
      <w:lvlJc w:val="left"/>
      <w:pPr>
        <w:ind w:left="2288" w:hanging="360"/>
      </w:pPr>
      <w:rPr>
        <w:rFonts w:ascii="Wingdings" w:hAnsi="Wingdings" w:hint="default"/>
      </w:rPr>
    </w:lvl>
    <w:lvl w:ilvl="3" w:tplc="04050001" w:tentative="1">
      <w:start w:val="1"/>
      <w:numFmt w:val="bullet"/>
      <w:lvlText w:val=""/>
      <w:lvlJc w:val="left"/>
      <w:pPr>
        <w:ind w:left="3008" w:hanging="360"/>
      </w:pPr>
      <w:rPr>
        <w:rFonts w:ascii="Symbol" w:hAnsi="Symbol" w:hint="default"/>
      </w:rPr>
    </w:lvl>
    <w:lvl w:ilvl="4" w:tplc="04050003" w:tentative="1">
      <w:start w:val="1"/>
      <w:numFmt w:val="bullet"/>
      <w:lvlText w:val="o"/>
      <w:lvlJc w:val="left"/>
      <w:pPr>
        <w:ind w:left="3728" w:hanging="360"/>
      </w:pPr>
      <w:rPr>
        <w:rFonts w:ascii="Courier New" w:hAnsi="Courier New" w:cs="Courier New" w:hint="default"/>
      </w:rPr>
    </w:lvl>
    <w:lvl w:ilvl="5" w:tplc="04050005" w:tentative="1">
      <w:start w:val="1"/>
      <w:numFmt w:val="bullet"/>
      <w:lvlText w:val=""/>
      <w:lvlJc w:val="left"/>
      <w:pPr>
        <w:ind w:left="4448" w:hanging="360"/>
      </w:pPr>
      <w:rPr>
        <w:rFonts w:ascii="Wingdings" w:hAnsi="Wingdings" w:hint="default"/>
      </w:rPr>
    </w:lvl>
    <w:lvl w:ilvl="6" w:tplc="04050001" w:tentative="1">
      <w:start w:val="1"/>
      <w:numFmt w:val="bullet"/>
      <w:lvlText w:val=""/>
      <w:lvlJc w:val="left"/>
      <w:pPr>
        <w:ind w:left="5168" w:hanging="360"/>
      </w:pPr>
      <w:rPr>
        <w:rFonts w:ascii="Symbol" w:hAnsi="Symbol" w:hint="default"/>
      </w:rPr>
    </w:lvl>
    <w:lvl w:ilvl="7" w:tplc="04050003" w:tentative="1">
      <w:start w:val="1"/>
      <w:numFmt w:val="bullet"/>
      <w:lvlText w:val="o"/>
      <w:lvlJc w:val="left"/>
      <w:pPr>
        <w:ind w:left="5888" w:hanging="360"/>
      </w:pPr>
      <w:rPr>
        <w:rFonts w:ascii="Courier New" w:hAnsi="Courier New" w:cs="Courier New" w:hint="default"/>
      </w:rPr>
    </w:lvl>
    <w:lvl w:ilvl="8" w:tplc="04050005" w:tentative="1">
      <w:start w:val="1"/>
      <w:numFmt w:val="bullet"/>
      <w:lvlText w:val=""/>
      <w:lvlJc w:val="left"/>
      <w:pPr>
        <w:ind w:left="6608" w:hanging="360"/>
      </w:pPr>
      <w:rPr>
        <w:rFonts w:ascii="Wingdings" w:hAnsi="Wingdings" w:hint="default"/>
      </w:rPr>
    </w:lvl>
  </w:abstractNum>
  <w:abstractNum w:abstractNumId="17" w15:restartNumberingAfterBreak="0">
    <w:nsid w:val="7A932818"/>
    <w:multiLevelType w:val="hybridMultilevel"/>
    <w:tmpl w:val="CA72ED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FC62791"/>
    <w:multiLevelType w:val="hybridMultilevel"/>
    <w:tmpl w:val="BA803244"/>
    <w:lvl w:ilvl="0" w:tplc="04050001">
      <w:start w:val="1"/>
      <w:numFmt w:val="bullet"/>
      <w:lvlText w:val=""/>
      <w:lvlJc w:val="left"/>
      <w:pPr>
        <w:ind w:left="848" w:hanging="360"/>
      </w:pPr>
      <w:rPr>
        <w:rFonts w:ascii="Symbol" w:hAnsi="Symbol" w:hint="default"/>
      </w:rPr>
    </w:lvl>
    <w:lvl w:ilvl="1" w:tplc="04050003" w:tentative="1">
      <w:start w:val="1"/>
      <w:numFmt w:val="bullet"/>
      <w:lvlText w:val="o"/>
      <w:lvlJc w:val="left"/>
      <w:pPr>
        <w:ind w:left="1568" w:hanging="360"/>
      </w:pPr>
      <w:rPr>
        <w:rFonts w:ascii="Courier New" w:hAnsi="Courier New" w:cs="Courier New" w:hint="default"/>
      </w:rPr>
    </w:lvl>
    <w:lvl w:ilvl="2" w:tplc="04050005" w:tentative="1">
      <w:start w:val="1"/>
      <w:numFmt w:val="bullet"/>
      <w:lvlText w:val=""/>
      <w:lvlJc w:val="left"/>
      <w:pPr>
        <w:ind w:left="2288" w:hanging="360"/>
      </w:pPr>
      <w:rPr>
        <w:rFonts w:ascii="Wingdings" w:hAnsi="Wingdings" w:hint="default"/>
      </w:rPr>
    </w:lvl>
    <w:lvl w:ilvl="3" w:tplc="04050001" w:tentative="1">
      <w:start w:val="1"/>
      <w:numFmt w:val="bullet"/>
      <w:lvlText w:val=""/>
      <w:lvlJc w:val="left"/>
      <w:pPr>
        <w:ind w:left="3008" w:hanging="360"/>
      </w:pPr>
      <w:rPr>
        <w:rFonts w:ascii="Symbol" w:hAnsi="Symbol" w:hint="default"/>
      </w:rPr>
    </w:lvl>
    <w:lvl w:ilvl="4" w:tplc="04050003" w:tentative="1">
      <w:start w:val="1"/>
      <w:numFmt w:val="bullet"/>
      <w:lvlText w:val="o"/>
      <w:lvlJc w:val="left"/>
      <w:pPr>
        <w:ind w:left="3728" w:hanging="360"/>
      </w:pPr>
      <w:rPr>
        <w:rFonts w:ascii="Courier New" w:hAnsi="Courier New" w:cs="Courier New" w:hint="default"/>
      </w:rPr>
    </w:lvl>
    <w:lvl w:ilvl="5" w:tplc="04050005" w:tentative="1">
      <w:start w:val="1"/>
      <w:numFmt w:val="bullet"/>
      <w:lvlText w:val=""/>
      <w:lvlJc w:val="left"/>
      <w:pPr>
        <w:ind w:left="4448" w:hanging="360"/>
      </w:pPr>
      <w:rPr>
        <w:rFonts w:ascii="Wingdings" w:hAnsi="Wingdings" w:hint="default"/>
      </w:rPr>
    </w:lvl>
    <w:lvl w:ilvl="6" w:tplc="04050001" w:tentative="1">
      <w:start w:val="1"/>
      <w:numFmt w:val="bullet"/>
      <w:lvlText w:val=""/>
      <w:lvlJc w:val="left"/>
      <w:pPr>
        <w:ind w:left="5168" w:hanging="360"/>
      </w:pPr>
      <w:rPr>
        <w:rFonts w:ascii="Symbol" w:hAnsi="Symbol" w:hint="default"/>
      </w:rPr>
    </w:lvl>
    <w:lvl w:ilvl="7" w:tplc="04050003" w:tentative="1">
      <w:start w:val="1"/>
      <w:numFmt w:val="bullet"/>
      <w:lvlText w:val="o"/>
      <w:lvlJc w:val="left"/>
      <w:pPr>
        <w:ind w:left="5888" w:hanging="360"/>
      </w:pPr>
      <w:rPr>
        <w:rFonts w:ascii="Courier New" w:hAnsi="Courier New" w:cs="Courier New" w:hint="default"/>
      </w:rPr>
    </w:lvl>
    <w:lvl w:ilvl="8" w:tplc="04050005" w:tentative="1">
      <w:start w:val="1"/>
      <w:numFmt w:val="bullet"/>
      <w:lvlText w:val=""/>
      <w:lvlJc w:val="left"/>
      <w:pPr>
        <w:ind w:left="6608" w:hanging="360"/>
      </w:pPr>
      <w:rPr>
        <w:rFonts w:ascii="Wingdings" w:hAnsi="Wingdings" w:hint="default"/>
      </w:rPr>
    </w:lvl>
  </w:abstractNum>
  <w:num w:numId="1" w16cid:durableId="1540778698">
    <w:abstractNumId w:val="15"/>
  </w:num>
  <w:num w:numId="2" w16cid:durableId="2054843153">
    <w:abstractNumId w:val="2"/>
  </w:num>
  <w:num w:numId="3" w16cid:durableId="1871648369">
    <w:abstractNumId w:val="10"/>
  </w:num>
  <w:num w:numId="4" w16cid:durableId="4863084">
    <w:abstractNumId w:val="12"/>
  </w:num>
  <w:num w:numId="5" w16cid:durableId="864556655">
    <w:abstractNumId w:val="6"/>
  </w:num>
  <w:num w:numId="6" w16cid:durableId="55472928">
    <w:abstractNumId w:val="4"/>
  </w:num>
  <w:num w:numId="7" w16cid:durableId="92554986">
    <w:abstractNumId w:val="12"/>
  </w:num>
  <w:num w:numId="8" w16cid:durableId="816200">
    <w:abstractNumId w:val="7"/>
  </w:num>
  <w:num w:numId="9" w16cid:durableId="2105300645">
    <w:abstractNumId w:val="12"/>
    <w:lvlOverride w:ilvl="0">
      <w:startOverride w:val="1"/>
    </w:lvlOverride>
    <w:lvlOverride w:ilvl="1">
      <w:startOverride w:val="7"/>
    </w:lvlOverride>
    <w:lvlOverride w:ilvl="2">
      <w:startOverride w:val="19"/>
    </w:lvlOverride>
  </w:num>
  <w:num w:numId="10" w16cid:durableId="508570696">
    <w:abstractNumId w:val="12"/>
    <w:lvlOverride w:ilvl="0">
      <w:startOverride w:val="1"/>
    </w:lvlOverride>
    <w:lvlOverride w:ilvl="1">
      <w:startOverride w:val="10"/>
    </w:lvlOverride>
    <w:lvlOverride w:ilvl="2">
      <w:startOverride w:val="5"/>
    </w:lvlOverride>
  </w:num>
  <w:num w:numId="11" w16cid:durableId="309019916">
    <w:abstractNumId w:val="12"/>
    <w:lvlOverride w:ilvl="0">
      <w:startOverride w:val="1"/>
    </w:lvlOverride>
    <w:lvlOverride w:ilvl="1">
      <w:startOverride w:val="10"/>
    </w:lvlOverride>
    <w:lvlOverride w:ilvl="2">
      <w:startOverride w:val="12"/>
    </w:lvlOverride>
  </w:num>
  <w:num w:numId="12" w16cid:durableId="662783088">
    <w:abstractNumId w:val="13"/>
  </w:num>
  <w:num w:numId="13" w16cid:durableId="1299844495">
    <w:abstractNumId w:val="12"/>
  </w:num>
  <w:num w:numId="14" w16cid:durableId="119232527">
    <w:abstractNumId w:val="5"/>
  </w:num>
  <w:num w:numId="15" w16cid:durableId="1822766386">
    <w:abstractNumId w:val="18"/>
  </w:num>
  <w:num w:numId="16" w16cid:durableId="1264846901">
    <w:abstractNumId w:val="17"/>
  </w:num>
  <w:num w:numId="17" w16cid:durableId="1707296243">
    <w:abstractNumId w:val="9"/>
  </w:num>
  <w:num w:numId="18" w16cid:durableId="1351369106">
    <w:abstractNumId w:val="16"/>
  </w:num>
  <w:num w:numId="19" w16cid:durableId="8993068">
    <w:abstractNumId w:val="11"/>
  </w:num>
  <w:num w:numId="20" w16cid:durableId="835530724">
    <w:abstractNumId w:val="8"/>
  </w:num>
  <w:num w:numId="21" w16cid:durableId="1336683883">
    <w:abstractNumId w:val="14"/>
  </w:num>
  <w:num w:numId="22" w16cid:durableId="2081056479">
    <w:abstractNumId w:val="3"/>
  </w:num>
  <w:num w:numId="23" w16cid:durableId="591087580">
    <w:abstractNumId w:val="1"/>
  </w:num>
  <w:num w:numId="24" w16cid:durableId="1709137863">
    <w:abstractNumId w:val="0"/>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utor">
    <w15:presenceInfo w15:providerId="None" w15:userId="Au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389F"/>
    <w:rsid w:val="0002173D"/>
    <w:rsid w:val="00042778"/>
    <w:rsid w:val="0005678A"/>
    <w:rsid w:val="0006103C"/>
    <w:rsid w:val="0008125F"/>
    <w:rsid w:val="00083044"/>
    <w:rsid w:val="000A64F5"/>
    <w:rsid w:val="000C761A"/>
    <w:rsid w:val="000D38F2"/>
    <w:rsid w:val="000D4755"/>
    <w:rsid w:val="000D570E"/>
    <w:rsid w:val="000D69B9"/>
    <w:rsid w:val="000D6A2C"/>
    <w:rsid w:val="00103314"/>
    <w:rsid w:val="00105752"/>
    <w:rsid w:val="001370D0"/>
    <w:rsid w:val="001744FC"/>
    <w:rsid w:val="00176D00"/>
    <w:rsid w:val="001802D9"/>
    <w:rsid w:val="001A6E42"/>
    <w:rsid w:val="001B49E1"/>
    <w:rsid w:val="001D5150"/>
    <w:rsid w:val="001E0F52"/>
    <w:rsid w:val="001E39CD"/>
    <w:rsid w:val="00274577"/>
    <w:rsid w:val="002C2805"/>
    <w:rsid w:val="002E454F"/>
    <w:rsid w:val="002E60AD"/>
    <w:rsid w:val="00300167"/>
    <w:rsid w:val="003004F1"/>
    <w:rsid w:val="00303BAA"/>
    <w:rsid w:val="00343E6C"/>
    <w:rsid w:val="0036389F"/>
    <w:rsid w:val="00364DC0"/>
    <w:rsid w:val="0037517C"/>
    <w:rsid w:val="003810A0"/>
    <w:rsid w:val="0038253C"/>
    <w:rsid w:val="003B632F"/>
    <w:rsid w:val="003D6E0F"/>
    <w:rsid w:val="003E0308"/>
    <w:rsid w:val="003E4725"/>
    <w:rsid w:val="003E5BC2"/>
    <w:rsid w:val="003F1062"/>
    <w:rsid w:val="00413E29"/>
    <w:rsid w:val="00427ABB"/>
    <w:rsid w:val="004457AE"/>
    <w:rsid w:val="0045249A"/>
    <w:rsid w:val="004642B1"/>
    <w:rsid w:val="00477955"/>
    <w:rsid w:val="00491969"/>
    <w:rsid w:val="004D0D60"/>
    <w:rsid w:val="0050220F"/>
    <w:rsid w:val="00502C25"/>
    <w:rsid w:val="005365EF"/>
    <w:rsid w:val="005634A8"/>
    <w:rsid w:val="005730BE"/>
    <w:rsid w:val="005A23BB"/>
    <w:rsid w:val="00606BCF"/>
    <w:rsid w:val="00653D56"/>
    <w:rsid w:val="00660039"/>
    <w:rsid w:val="006747C2"/>
    <w:rsid w:val="0068141F"/>
    <w:rsid w:val="00686381"/>
    <w:rsid w:val="006A3C56"/>
    <w:rsid w:val="006B7341"/>
    <w:rsid w:val="006D02E7"/>
    <w:rsid w:val="006E7D3B"/>
    <w:rsid w:val="00704427"/>
    <w:rsid w:val="0070561A"/>
    <w:rsid w:val="007164B9"/>
    <w:rsid w:val="00727E0E"/>
    <w:rsid w:val="00742C83"/>
    <w:rsid w:val="00745BE5"/>
    <w:rsid w:val="00793821"/>
    <w:rsid w:val="007B6BEB"/>
    <w:rsid w:val="007E03DE"/>
    <w:rsid w:val="007E42E0"/>
    <w:rsid w:val="00833C68"/>
    <w:rsid w:val="00840A6B"/>
    <w:rsid w:val="00843A69"/>
    <w:rsid w:val="0089689B"/>
    <w:rsid w:val="008C25FE"/>
    <w:rsid w:val="008E2FA3"/>
    <w:rsid w:val="008E5B44"/>
    <w:rsid w:val="00905863"/>
    <w:rsid w:val="009122FD"/>
    <w:rsid w:val="0095594E"/>
    <w:rsid w:val="00980225"/>
    <w:rsid w:val="00984300"/>
    <w:rsid w:val="009845F2"/>
    <w:rsid w:val="009940BC"/>
    <w:rsid w:val="00994CB4"/>
    <w:rsid w:val="00996A09"/>
    <w:rsid w:val="009B7535"/>
    <w:rsid w:val="00A07698"/>
    <w:rsid w:val="00A110EE"/>
    <w:rsid w:val="00A27236"/>
    <w:rsid w:val="00A336A0"/>
    <w:rsid w:val="00A40131"/>
    <w:rsid w:val="00A42591"/>
    <w:rsid w:val="00A4476A"/>
    <w:rsid w:val="00A469B5"/>
    <w:rsid w:val="00A512A6"/>
    <w:rsid w:val="00A57D95"/>
    <w:rsid w:val="00A64BAB"/>
    <w:rsid w:val="00A71A50"/>
    <w:rsid w:val="00A865D8"/>
    <w:rsid w:val="00A93020"/>
    <w:rsid w:val="00AC50C9"/>
    <w:rsid w:val="00AD2AB7"/>
    <w:rsid w:val="00AD343C"/>
    <w:rsid w:val="00AD4FB2"/>
    <w:rsid w:val="00AD7BE5"/>
    <w:rsid w:val="00AD7EC6"/>
    <w:rsid w:val="00AF14DA"/>
    <w:rsid w:val="00B1209C"/>
    <w:rsid w:val="00B26CD3"/>
    <w:rsid w:val="00B53F50"/>
    <w:rsid w:val="00B566AB"/>
    <w:rsid w:val="00B842B8"/>
    <w:rsid w:val="00B90332"/>
    <w:rsid w:val="00B949BB"/>
    <w:rsid w:val="00BE2029"/>
    <w:rsid w:val="00BE39EB"/>
    <w:rsid w:val="00C114A0"/>
    <w:rsid w:val="00C119AD"/>
    <w:rsid w:val="00C442A7"/>
    <w:rsid w:val="00C75491"/>
    <w:rsid w:val="00C777B6"/>
    <w:rsid w:val="00C92C2F"/>
    <w:rsid w:val="00C96D94"/>
    <w:rsid w:val="00CA3C3F"/>
    <w:rsid w:val="00CC2EA8"/>
    <w:rsid w:val="00CC6EE5"/>
    <w:rsid w:val="00CE37D1"/>
    <w:rsid w:val="00CE6CCB"/>
    <w:rsid w:val="00D33A0C"/>
    <w:rsid w:val="00D4680E"/>
    <w:rsid w:val="00D611C7"/>
    <w:rsid w:val="00D6577F"/>
    <w:rsid w:val="00D83FD9"/>
    <w:rsid w:val="00D96298"/>
    <w:rsid w:val="00DC68B6"/>
    <w:rsid w:val="00DD1B74"/>
    <w:rsid w:val="00DD7225"/>
    <w:rsid w:val="00E1626F"/>
    <w:rsid w:val="00E16E15"/>
    <w:rsid w:val="00E51FD5"/>
    <w:rsid w:val="00E632E4"/>
    <w:rsid w:val="00E653CA"/>
    <w:rsid w:val="00E96B2D"/>
    <w:rsid w:val="00EB0331"/>
    <w:rsid w:val="00EB5044"/>
    <w:rsid w:val="00EE2AF3"/>
    <w:rsid w:val="00EF219A"/>
    <w:rsid w:val="00F16FD2"/>
    <w:rsid w:val="00F42589"/>
    <w:rsid w:val="00F9140B"/>
    <w:rsid w:val="00F94E68"/>
    <w:rsid w:val="00FA1B50"/>
    <w:rsid w:val="00FB1673"/>
    <w:rsid w:val="00FC60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6653EA"/>
  <w15:docId w15:val="{585CF0D0-292E-423A-A736-FB57D2A2B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6389F"/>
    <w:pPr>
      <w:spacing w:after="0" w:line="240" w:lineRule="auto"/>
    </w:pPr>
    <w:rPr>
      <w:rFonts w:ascii="Times New Roman" w:eastAsia="Times New Roman" w:hAnsi="Times New Roman" w:cs="Times New Roman"/>
      <w:sz w:val="20"/>
      <w:szCs w:val="20"/>
      <w:lang w:eastAsia="cs-CZ"/>
    </w:rPr>
  </w:style>
  <w:style w:type="paragraph" w:styleId="Nadpis1">
    <w:name w:val="heading 1"/>
    <w:aliases w:val="1 Záhlaví"/>
    <w:basedOn w:val="Zhlav"/>
    <w:next w:val="Normln"/>
    <w:link w:val="Nadpis1Char"/>
    <w:qFormat/>
    <w:rsid w:val="0036389F"/>
    <w:pPr>
      <w:jc w:val="right"/>
      <w:outlineLvl w:val="0"/>
    </w:pPr>
    <w:rPr>
      <w:rFonts w:ascii="Arial" w:hAnsi="Arial" w:cs="Arial"/>
      <w:b/>
    </w:rPr>
  </w:style>
  <w:style w:type="paragraph" w:styleId="Nadpis2">
    <w:name w:val="heading 2"/>
    <w:aliases w:val="2 Nadpis 1"/>
    <w:basedOn w:val="Normln"/>
    <w:next w:val="Normln"/>
    <w:link w:val="Nadpis2Char"/>
    <w:qFormat/>
    <w:rsid w:val="0036389F"/>
    <w:pPr>
      <w:keepNext/>
      <w:numPr>
        <w:numId w:val="1"/>
      </w:numPr>
      <w:spacing w:before="240"/>
      <w:ind w:left="714" w:hanging="357"/>
      <w:jc w:val="center"/>
      <w:outlineLvl w:val="1"/>
    </w:pPr>
    <w:rPr>
      <w:rFonts w:ascii="Arial" w:hAnsi="Arial" w:cs="Arial"/>
      <w:b/>
      <w:sz w:val="24"/>
      <w:szCs w:val="24"/>
      <w:u w:val="single"/>
    </w:rPr>
  </w:style>
  <w:style w:type="paragraph" w:styleId="Nadpis3">
    <w:name w:val="heading 3"/>
    <w:aliases w:val="3 Text 1"/>
    <w:basedOn w:val="Zkladntext"/>
    <w:next w:val="Normln"/>
    <w:link w:val="Nadpis3Char"/>
    <w:qFormat/>
    <w:rsid w:val="0036389F"/>
    <w:pPr>
      <w:spacing w:before="240"/>
      <w:outlineLvl w:val="2"/>
    </w:pPr>
    <w:rPr>
      <w:sz w:val="20"/>
      <w:szCs w:val="20"/>
    </w:rPr>
  </w:style>
  <w:style w:type="paragraph" w:styleId="Nadpis4">
    <w:name w:val="heading 4"/>
    <w:aliases w:val="4 Nadpis 1.0"/>
    <w:basedOn w:val="Normln"/>
    <w:next w:val="Normln"/>
    <w:link w:val="Nadpis4Char"/>
    <w:qFormat/>
    <w:rsid w:val="0036389F"/>
    <w:pPr>
      <w:keepNext/>
      <w:numPr>
        <w:ilvl w:val="3"/>
        <w:numId w:val="2"/>
      </w:numPr>
      <w:spacing w:before="240" w:after="60"/>
      <w:outlineLvl w:val="3"/>
    </w:pPr>
    <w:rPr>
      <w:rFonts w:ascii="Arial" w:hAnsi="Arial"/>
      <w:b/>
    </w:rPr>
  </w:style>
  <w:style w:type="paragraph" w:styleId="Nadpis5">
    <w:name w:val="heading 5"/>
    <w:aliases w:val="5 Text 2"/>
    <w:basedOn w:val="Normln"/>
    <w:next w:val="Normln"/>
    <w:link w:val="Nadpis5Char"/>
    <w:qFormat/>
    <w:rsid w:val="0036389F"/>
    <w:pPr>
      <w:numPr>
        <w:numId w:val="3"/>
      </w:numPr>
      <w:tabs>
        <w:tab w:val="clear" w:pos="2160"/>
        <w:tab w:val="num" w:pos="270"/>
      </w:tabs>
      <w:ind w:left="339" w:hanging="211"/>
      <w:jc w:val="both"/>
      <w:outlineLvl w:val="4"/>
    </w:pPr>
    <w:rPr>
      <w:rFonts w:ascii="Arial" w:hAnsi="Arial"/>
      <w:sz w:val="18"/>
      <w:szCs w:val="18"/>
      <w:lang w:val="x-none" w:eastAsia="x-none"/>
    </w:rPr>
  </w:style>
  <w:style w:type="paragraph" w:styleId="Nadpis6">
    <w:name w:val="heading 6"/>
    <w:aliases w:val="6 Komentář"/>
    <w:basedOn w:val="Nadpis5"/>
    <w:next w:val="Normln"/>
    <w:link w:val="Nadpis6Char"/>
    <w:qFormat/>
    <w:rsid w:val="0036389F"/>
    <w:pPr>
      <w:numPr>
        <w:numId w:val="0"/>
      </w:numPr>
      <w:ind w:firstLine="128"/>
      <w:outlineLvl w:val="5"/>
    </w:pPr>
  </w:style>
  <w:style w:type="paragraph" w:styleId="Nadpis7">
    <w:name w:val="heading 7"/>
    <w:aliases w:val="7 Typ"/>
    <w:basedOn w:val="Normln"/>
    <w:next w:val="Normln"/>
    <w:link w:val="Nadpis7Char"/>
    <w:qFormat/>
    <w:rsid w:val="0036389F"/>
    <w:pPr>
      <w:jc w:val="center"/>
      <w:outlineLvl w:val="6"/>
    </w:pPr>
    <w:rPr>
      <w:rFonts w:ascii="Arial" w:hAnsi="Arial"/>
      <w:b/>
      <w:sz w:val="18"/>
      <w:szCs w:val="18"/>
      <w:lang w:val="x-none" w:eastAsia="x-none"/>
    </w:rPr>
  </w:style>
  <w:style w:type="paragraph" w:styleId="Nadpis8">
    <w:name w:val="heading 8"/>
    <w:aliases w:val="9 Zápatí"/>
    <w:basedOn w:val="Nadpis5"/>
    <w:next w:val="Normln"/>
    <w:link w:val="Nadpis8Char"/>
    <w:qFormat/>
    <w:rsid w:val="0036389F"/>
    <w:pPr>
      <w:numPr>
        <w:numId w:val="0"/>
      </w:numPr>
      <w:outlineLvl w:val="7"/>
    </w:pPr>
    <w:rPr>
      <w:sz w:val="16"/>
      <w:szCs w:val="16"/>
    </w:rPr>
  </w:style>
  <w:style w:type="paragraph" w:styleId="Nadpis9">
    <w:name w:val="heading 9"/>
    <w:aliases w:val="8 Odpověď"/>
    <w:basedOn w:val="Normln"/>
    <w:next w:val="Normln"/>
    <w:link w:val="Nadpis9Char"/>
    <w:qFormat/>
    <w:rsid w:val="0036389F"/>
    <w:pPr>
      <w:outlineLvl w:val="8"/>
    </w:pPr>
    <w:rPr>
      <w:rFonts w:ascii="Arial" w:hAnsi="Arial"/>
      <w:b/>
      <w:sz w:val="18"/>
      <w:szCs w:val="18"/>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1 Záhlaví Char"/>
    <w:basedOn w:val="Standardnpsmoodstavce"/>
    <w:link w:val="Nadpis1"/>
    <w:rsid w:val="0036389F"/>
    <w:rPr>
      <w:rFonts w:ascii="Arial" w:eastAsia="Times New Roman" w:hAnsi="Arial" w:cs="Arial"/>
      <w:b/>
      <w:sz w:val="20"/>
      <w:szCs w:val="20"/>
      <w:lang w:eastAsia="cs-CZ"/>
    </w:rPr>
  </w:style>
  <w:style w:type="character" w:customStyle="1" w:styleId="Nadpis2Char">
    <w:name w:val="Nadpis 2 Char"/>
    <w:aliases w:val="2 Nadpis 1 Char"/>
    <w:basedOn w:val="Standardnpsmoodstavce"/>
    <w:link w:val="Nadpis2"/>
    <w:rsid w:val="0036389F"/>
    <w:rPr>
      <w:rFonts w:ascii="Arial" w:eastAsia="Times New Roman" w:hAnsi="Arial" w:cs="Arial"/>
      <w:b/>
      <w:sz w:val="24"/>
      <w:szCs w:val="24"/>
      <w:u w:val="single"/>
      <w:lang w:eastAsia="cs-CZ"/>
    </w:rPr>
  </w:style>
  <w:style w:type="character" w:customStyle="1" w:styleId="Nadpis3Char">
    <w:name w:val="Nadpis 3 Char"/>
    <w:aliases w:val="3 Text 1 Char"/>
    <w:basedOn w:val="Standardnpsmoodstavce"/>
    <w:link w:val="Nadpis3"/>
    <w:rsid w:val="0036389F"/>
    <w:rPr>
      <w:rFonts w:ascii="Arial" w:eastAsia="Times New Roman" w:hAnsi="Arial" w:cs="Arial"/>
      <w:sz w:val="20"/>
      <w:szCs w:val="20"/>
      <w:lang w:eastAsia="cs-CZ"/>
    </w:rPr>
  </w:style>
  <w:style w:type="character" w:customStyle="1" w:styleId="Nadpis4Char">
    <w:name w:val="Nadpis 4 Char"/>
    <w:aliases w:val="4 Nadpis 1.0 Char"/>
    <w:basedOn w:val="Standardnpsmoodstavce"/>
    <w:link w:val="Nadpis4"/>
    <w:rsid w:val="0036389F"/>
    <w:rPr>
      <w:rFonts w:ascii="Arial" w:eastAsia="Times New Roman" w:hAnsi="Arial" w:cs="Times New Roman"/>
      <w:b/>
      <w:sz w:val="20"/>
      <w:szCs w:val="20"/>
      <w:lang w:eastAsia="cs-CZ"/>
    </w:rPr>
  </w:style>
  <w:style w:type="character" w:customStyle="1" w:styleId="Nadpis5Char">
    <w:name w:val="Nadpis 5 Char"/>
    <w:aliases w:val="5 Text 2 Char"/>
    <w:basedOn w:val="Standardnpsmoodstavce"/>
    <w:link w:val="Nadpis5"/>
    <w:rsid w:val="0036389F"/>
    <w:rPr>
      <w:rFonts w:ascii="Arial" w:eastAsia="Times New Roman" w:hAnsi="Arial" w:cs="Times New Roman"/>
      <w:sz w:val="18"/>
      <w:szCs w:val="18"/>
      <w:lang w:val="x-none" w:eastAsia="x-none"/>
    </w:rPr>
  </w:style>
  <w:style w:type="character" w:customStyle="1" w:styleId="Nadpis6Char">
    <w:name w:val="Nadpis 6 Char"/>
    <w:aliases w:val="6 Komentář Char"/>
    <w:basedOn w:val="Standardnpsmoodstavce"/>
    <w:link w:val="Nadpis6"/>
    <w:rsid w:val="0036389F"/>
    <w:rPr>
      <w:rFonts w:ascii="Arial" w:eastAsia="Times New Roman" w:hAnsi="Arial" w:cs="Times New Roman"/>
      <w:sz w:val="18"/>
      <w:szCs w:val="18"/>
      <w:lang w:val="x-none" w:eastAsia="x-none"/>
    </w:rPr>
  </w:style>
  <w:style w:type="character" w:customStyle="1" w:styleId="Nadpis7Char">
    <w:name w:val="Nadpis 7 Char"/>
    <w:aliases w:val="7 Typ Char"/>
    <w:basedOn w:val="Standardnpsmoodstavce"/>
    <w:link w:val="Nadpis7"/>
    <w:rsid w:val="0036389F"/>
    <w:rPr>
      <w:rFonts w:ascii="Arial" w:eastAsia="Times New Roman" w:hAnsi="Arial" w:cs="Times New Roman"/>
      <w:b/>
      <w:sz w:val="18"/>
      <w:szCs w:val="18"/>
      <w:lang w:val="x-none" w:eastAsia="x-none"/>
    </w:rPr>
  </w:style>
  <w:style w:type="character" w:customStyle="1" w:styleId="Nadpis8Char">
    <w:name w:val="Nadpis 8 Char"/>
    <w:aliases w:val="9 Zápatí Char"/>
    <w:basedOn w:val="Standardnpsmoodstavce"/>
    <w:link w:val="Nadpis8"/>
    <w:rsid w:val="0036389F"/>
    <w:rPr>
      <w:rFonts w:ascii="Arial" w:eastAsia="Times New Roman" w:hAnsi="Arial" w:cs="Times New Roman"/>
      <w:sz w:val="16"/>
      <w:szCs w:val="16"/>
      <w:lang w:val="x-none" w:eastAsia="x-none"/>
    </w:rPr>
  </w:style>
  <w:style w:type="character" w:customStyle="1" w:styleId="Nadpis9Char">
    <w:name w:val="Nadpis 9 Char"/>
    <w:aliases w:val="8 Odpověď Char"/>
    <w:basedOn w:val="Standardnpsmoodstavce"/>
    <w:link w:val="Nadpis9"/>
    <w:rsid w:val="0036389F"/>
    <w:rPr>
      <w:rFonts w:ascii="Arial" w:eastAsia="Times New Roman" w:hAnsi="Arial" w:cs="Times New Roman"/>
      <w:b/>
      <w:sz w:val="18"/>
      <w:szCs w:val="18"/>
      <w:lang w:val="x-none" w:eastAsia="x-none"/>
    </w:rPr>
  </w:style>
  <w:style w:type="paragraph" w:styleId="Zkladntext3">
    <w:name w:val="Body Text 3"/>
    <w:basedOn w:val="Normln"/>
    <w:link w:val="Zkladntext3Char"/>
    <w:rsid w:val="0036389F"/>
    <w:pPr>
      <w:jc w:val="both"/>
    </w:pPr>
  </w:style>
  <w:style w:type="character" w:customStyle="1" w:styleId="Zkladntext3Char">
    <w:name w:val="Základní text 3 Char"/>
    <w:basedOn w:val="Standardnpsmoodstavce"/>
    <w:link w:val="Zkladntext3"/>
    <w:rsid w:val="0036389F"/>
    <w:rPr>
      <w:rFonts w:ascii="Times New Roman" w:eastAsia="Times New Roman" w:hAnsi="Times New Roman" w:cs="Times New Roman"/>
      <w:sz w:val="20"/>
      <w:szCs w:val="20"/>
      <w:lang w:eastAsia="cs-CZ"/>
    </w:rPr>
  </w:style>
  <w:style w:type="paragraph" w:styleId="Zkladntext">
    <w:name w:val="Body Text"/>
    <w:basedOn w:val="Normln"/>
    <w:link w:val="ZkladntextChar"/>
    <w:rsid w:val="0036389F"/>
    <w:pPr>
      <w:jc w:val="both"/>
    </w:pPr>
    <w:rPr>
      <w:rFonts w:ascii="Arial" w:hAnsi="Arial" w:cs="Arial"/>
      <w:sz w:val="18"/>
      <w:szCs w:val="18"/>
    </w:rPr>
  </w:style>
  <w:style w:type="character" w:customStyle="1" w:styleId="ZkladntextChar">
    <w:name w:val="Základní text Char"/>
    <w:basedOn w:val="Standardnpsmoodstavce"/>
    <w:link w:val="Zkladntext"/>
    <w:rsid w:val="0036389F"/>
    <w:rPr>
      <w:rFonts w:ascii="Arial" w:eastAsia="Times New Roman" w:hAnsi="Arial" w:cs="Arial"/>
      <w:sz w:val="18"/>
      <w:szCs w:val="18"/>
      <w:lang w:eastAsia="cs-CZ"/>
    </w:rPr>
  </w:style>
  <w:style w:type="paragraph" w:styleId="Zhlav">
    <w:name w:val="header"/>
    <w:basedOn w:val="Normln"/>
    <w:link w:val="ZhlavChar"/>
    <w:uiPriority w:val="99"/>
    <w:rsid w:val="0036389F"/>
    <w:pPr>
      <w:tabs>
        <w:tab w:val="center" w:pos="4536"/>
        <w:tab w:val="right" w:pos="9072"/>
      </w:tabs>
    </w:pPr>
  </w:style>
  <w:style w:type="character" w:customStyle="1" w:styleId="ZhlavChar">
    <w:name w:val="Záhlaví Char"/>
    <w:basedOn w:val="Standardnpsmoodstavce"/>
    <w:link w:val="Zhlav"/>
    <w:uiPriority w:val="99"/>
    <w:rsid w:val="0036389F"/>
    <w:rPr>
      <w:rFonts w:ascii="Times New Roman" w:eastAsia="Times New Roman" w:hAnsi="Times New Roman" w:cs="Times New Roman"/>
      <w:sz w:val="20"/>
      <w:szCs w:val="20"/>
      <w:lang w:eastAsia="cs-CZ"/>
    </w:rPr>
  </w:style>
  <w:style w:type="paragraph" w:styleId="Zpat">
    <w:name w:val="footer"/>
    <w:basedOn w:val="Normln"/>
    <w:link w:val="ZpatChar"/>
    <w:uiPriority w:val="99"/>
    <w:rsid w:val="0036389F"/>
    <w:pPr>
      <w:tabs>
        <w:tab w:val="center" w:pos="4536"/>
        <w:tab w:val="right" w:pos="9072"/>
      </w:tabs>
    </w:pPr>
  </w:style>
  <w:style w:type="character" w:customStyle="1" w:styleId="ZpatChar">
    <w:name w:val="Zápatí Char"/>
    <w:basedOn w:val="Standardnpsmoodstavce"/>
    <w:link w:val="Zpat"/>
    <w:uiPriority w:val="99"/>
    <w:rsid w:val="0036389F"/>
    <w:rPr>
      <w:rFonts w:ascii="Times New Roman" w:eastAsia="Times New Roman" w:hAnsi="Times New Roman" w:cs="Times New Roman"/>
      <w:sz w:val="20"/>
      <w:szCs w:val="20"/>
      <w:lang w:eastAsia="cs-CZ"/>
    </w:rPr>
  </w:style>
  <w:style w:type="character" w:styleId="slostrnky">
    <w:name w:val="page number"/>
    <w:basedOn w:val="Standardnpsmoodstavce"/>
    <w:rsid w:val="0036389F"/>
  </w:style>
  <w:style w:type="paragraph" w:styleId="Textbubliny">
    <w:name w:val="Balloon Text"/>
    <w:basedOn w:val="Normln"/>
    <w:link w:val="TextbublinyChar"/>
    <w:semiHidden/>
    <w:rsid w:val="0036389F"/>
    <w:rPr>
      <w:rFonts w:ascii="Tahoma" w:hAnsi="Tahoma" w:cs="Tahoma"/>
      <w:sz w:val="16"/>
      <w:szCs w:val="16"/>
    </w:rPr>
  </w:style>
  <w:style w:type="character" w:customStyle="1" w:styleId="TextbublinyChar">
    <w:name w:val="Text bubliny Char"/>
    <w:basedOn w:val="Standardnpsmoodstavce"/>
    <w:link w:val="Textbubliny"/>
    <w:semiHidden/>
    <w:rsid w:val="0036389F"/>
    <w:rPr>
      <w:rFonts w:ascii="Tahoma" w:eastAsia="Times New Roman" w:hAnsi="Tahoma" w:cs="Tahoma"/>
      <w:sz w:val="16"/>
      <w:szCs w:val="16"/>
      <w:lang w:eastAsia="cs-CZ"/>
    </w:rPr>
  </w:style>
  <w:style w:type="character" w:styleId="Odkaznakoment">
    <w:name w:val="annotation reference"/>
    <w:rsid w:val="0036389F"/>
    <w:rPr>
      <w:sz w:val="16"/>
      <w:szCs w:val="16"/>
    </w:rPr>
  </w:style>
  <w:style w:type="paragraph" w:styleId="Textkomente">
    <w:name w:val="annotation text"/>
    <w:basedOn w:val="Normln"/>
    <w:link w:val="TextkomenteChar"/>
    <w:uiPriority w:val="99"/>
    <w:rsid w:val="0036389F"/>
  </w:style>
  <w:style w:type="character" w:customStyle="1" w:styleId="TextkomenteChar">
    <w:name w:val="Text komentáře Char"/>
    <w:basedOn w:val="Standardnpsmoodstavce"/>
    <w:link w:val="Textkomente"/>
    <w:uiPriority w:val="99"/>
    <w:rsid w:val="0036389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rsid w:val="0036389F"/>
    <w:rPr>
      <w:b/>
      <w:bCs/>
      <w:lang w:val="x-none" w:eastAsia="x-none"/>
    </w:rPr>
  </w:style>
  <w:style w:type="character" w:customStyle="1" w:styleId="PedmtkomenteChar">
    <w:name w:val="Předmět komentáře Char"/>
    <w:basedOn w:val="TextkomenteChar"/>
    <w:link w:val="Pedmtkomente"/>
    <w:rsid w:val="0036389F"/>
    <w:rPr>
      <w:rFonts w:ascii="Times New Roman" w:eastAsia="Times New Roman" w:hAnsi="Times New Roman" w:cs="Times New Roman"/>
      <w:b/>
      <w:bCs/>
      <w:sz w:val="20"/>
      <w:szCs w:val="20"/>
      <w:lang w:val="x-none" w:eastAsia="x-none"/>
    </w:rPr>
  </w:style>
  <w:style w:type="paragraph" w:styleId="Podnadpis">
    <w:name w:val="Subtitle"/>
    <w:aliases w:val="Tabulka"/>
    <w:basedOn w:val="Normln"/>
    <w:next w:val="Normln"/>
    <w:link w:val="PodnadpisChar"/>
    <w:qFormat/>
    <w:rsid w:val="0036389F"/>
    <w:pPr>
      <w:numPr>
        <w:ilvl w:val="2"/>
        <w:numId w:val="4"/>
      </w:numPr>
    </w:pPr>
    <w:rPr>
      <w:rFonts w:ascii="Arial" w:hAnsi="Arial"/>
      <w:b/>
      <w:lang w:val="x-none" w:eastAsia="x-none"/>
    </w:rPr>
  </w:style>
  <w:style w:type="character" w:customStyle="1" w:styleId="PodnadpisChar">
    <w:name w:val="Podnadpis Char"/>
    <w:aliases w:val="Tabulka Char"/>
    <w:basedOn w:val="Standardnpsmoodstavce"/>
    <w:link w:val="Podnadpis"/>
    <w:rsid w:val="0036389F"/>
    <w:rPr>
      <w:rFonts w:ascii="Arial" w:eastAsia="Times New Roman" w:hAnsi="Arial" w:cs="Times New Roman"/>
      <w:b/>
      <w:sz w:val="20"/>
      <w:szCs w:val="20"/>
      <w:lang w:val="x-none" w:eastAsia="x-none"/>
    </w:rPr>
  </w:style>
  <w:style w:type="paragraph" w:styleId="Odstavecseseznamem">
    <w:name w:val="List Paragraph"/>
    <w:basedOn w:val="Normln"/>
    <w:uiPriority w:val="34"/>
    <w:qFormat/>
    <w:rsid w:val="0036389F"/>
    <w:pPr>
      <w:ind w:left="708"/>
    </w:pPr>
  </w:style>
  <w:style w:type="paragraph" w:styleId="Normlnweb">
    <w:name w:val="Normal (Web)"/>
    <w:basedOn w:val="Normln"/>
    <w:uiPriority w:val="99"/>
    <w:rsid w:val="0036389F"/>
    <w:pPr>
      <w:spacing w:before="100" w:beforeAutospacing="1" w:after="100" w:afterAutospacing="1"/>
    </w:pPr>
    <w:rPr>
      <w:sz w:val="24"/>
      <w:szCs w:val="24"/>
    </w:rPr>
  </w:style>
  <w:style w:type="paragraph" w:styleId="Textvbloku">
    <w:name w:val="Block Text"/>
    <w:basedOn w:val="Normln"/>
    <w:unhideWhenUsed/>
    <w:rsid w:val="0036389F"/>
    <w:pPr>
      <w:tabs>
        <w:tab w:val="left" w:pos="567"/>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ind w:left="570" w:right="454"/>
      <w:jc w:val="both"/>
    </w:pPr>
    <w:rPr>
      <w:sz w:val="24"/>
    </w:rPr>
  </w:style>
  <w:style w:type="paragraph" w:customStyle="1" w:styleId="4Nadpis20">
    <w:name w:val="4 Nadpis 2.0"/>
    <w:basedOn w:val="Nadpis4"/>
    <w:qFormat/>
    <w:rsid w:val="0036389F"/>
    <w:pPr>
      <w:numPr>
        <w:ilvl w:val="0"/>
        <w:numId w:val="5"/>
      </w:numPr>
      <w:tabs>
        <w:tab w:val="left" w:pos="851"/>
      </w:tabs>
      <w:ind w:left="851" w:hanging="851"/>
    </w:pPr>
  </w:style>
  <w:style w:type="paragraph" w:customStyle="1" w:styleId="4Nadpis30">
    <w:name w:val="4 Nadpis 3.0"/>
    <w:basedOn w:val="4Nadpis20"/>
    <w:qFormat/>
    <w:rsid w:val="0036389F"/>
    <w:pPr>
      <w:numPr>
        <w:numId w:val="6"/>
      </w:numPr>
      <w:ind w:left="851" w:hanging="851"/>
    </w:pPr>
  </w:style>
  <w:style w:type="paragraph" w:styleId="Revize">
    <w:name w:val="Revision"/>
    <w:hidden/>
    <w:uiPriority w:val="99"/>
    <w:semiHidden/>
    <w:rsid w:val="00A07698"/>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304345">
      <w:bodyDiv w:val="1"/>
      <w:marLeft w:val="0"/>
      <w:marRight w:val="0"/>
      <w:marTop w:val="0"/>
      <w:marBottom w:val="0"/>
      <w:divBdr>
        <w:top w:val="none" w:sz="0" w:space="0" w:color="auto"/>
        <w:left w:val="none" w:sz="0" w:space="0" w:color="auto"/>
        <w:bottom w:val="none" w:sz="0" w:space="0" w:color="auto"/>
        <w:right w:val="none" w:sz="0" w:space="0" w:color="auto"/>
      </w:divBdr>
    </w:div>
    <w:div w:id="576091922">
      <w:bodyDiv w:val="1"/>
      <w:marLeft w:val="0"/>
      <w:marRight w:val="0"/>
      <w:marTop w:val="0"/>
      <w:marBottom w:val="0"/>
      <w:divBdr>
        <w:top w:val="none" w:sz="0" w:space="0" w:color="auto"/>
        <w:left w:val="none" w:sz="0" w:space="0" w:color="auto"/>
        <w:bottom w:val="none" w:sz="0" w:space="0" w:color="auto"/>
        <w:right w:val="none" w:sz="0" w:space="0" w:color="auto"/>
      </w:divBdr>
      <w:divsChild>
        <w:div w:id="17109524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C9FE66-2582-4614-829D-E5E808E6A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18</Pages>
  <Words>6308</Words>
  <Characters>37222</Characters>
  <Application>Microsoft Office Word</Application>
  <DocSecurity>0</DocSecurity>
  <Lines>310</Lines>
  <Paragraphs>86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Autor</cp:lastModifiedBy>
  <cp:revision>8</cp:revision>
  <cp:lastPrinted>2025-06-20T11:21:00Z</cp:lastPrinted>
  <dcterms:created xsi:type="dcterms:W3CDTF">2025-05-27T20:44:00Z</dcterms:created>
  <dcterms:modified xsi:type="dcterms:W3CDTF">2025-06-20T11:21:00Z</dcterms:modified>
</cp:coreProperties>
</file>